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glossary/styles.xml" ContentType="application/vnd.openxmlformats-officedocument.wordprocessingml.style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4F09F7" w:rsidR="00543464" w:rsidP="00543464" w:rsidRDefault="002F6E61">
      <w:pPr>
        <w:pStyle w:val="01Standaard"/>
        <w:sectPr w:rsidRPr="004F09F7" w:rsidR="00543464" w:rsidSect="00DC3FDA">
          <w:headerReference w:type="default" r:id="rId10"/>
          <w:footerReference w:type="default" r:id="rId11"/>
          <w:headerReference w:type="first" r:id="rId12"/>
          <w:pgSz w:w="11906" w:h="16838" w:code="9"/>
          <w:pgMar w:top="5661" w:right="1418" w:bottom="1435" w:left="2665" w:header="709" w:footer="567" w:gutter="0"/>
          <w:cols w:space="708"/>
          <w:titlePg/>
          <w:docGrid w:linePitch="360"/>
        </w:sectPr>
      </w:pPr>
      <w:sdt>
        <w:sdtPr>
          <w:id w:val="2006473198"/>
          <w:lock w:val="sdtLocked"/>
          <w:placeholder>
            <w:docPart w:val="ABAC00C0A7474ABFB5086D5CD6F77B45"/>
          </w:placeholder>
          <w:showingPlcHdr/>
        </w:sdtPr>
        <w:sdtEndPr/>
        <w:sdtContent>
          <w:r w:rsidRPr="004F09F7" w:rsidR="009D7625">
            <w:rPr>
              <w:rStyle w:val="Tekstvantijdelijkeaanduiding"/>
            </w:rPr>
            <w:t xml:space="preserve"> </w:t>
          </w:r>
        </w:sdtContent>
      </w:sdt>
    </w:p>
    <w:p w:rsidR="006F6EC0" w:rsidP="006F6EC0" w:rsidRDefault="009D7625">
      <w:pPr>
        <w:pStyle w:val="01Standaard"/>
      </w:pPr>
      <w:bookmarkStart w:name="bmStart" w:id="6"/>
      <w:bookmarkEnd w:id="6"/>
      <w:r>
        <w:t xml:space="preserve">De arbeidsinkomensquote </w:t>
      </w:r>
      <w:r w:rsidR="006F6EC0">
        <w:t xml:space="preserve">(AIQ) </w:t>
      </w:r>
      <w:r>
        <w:t>meet het aandeel van de beloning van arbeid</w:t>
      </w:r>
      <w:r w:rsidR="001E1A90">
        <w:t xml:space="preserve"> (van werknemers en zelfstandigen)</w:t>
      </w:r>
      <w:r>
        <w:t xml:space="preserve"> in het totale verdiende inkomen</w:t>
      </w:r>
      <w:r w:rsidR="006F6EC0">
        <w:t xml:space="preserve"> van een land. De AIQ wordt afgeleid uit de nationale rekeningen van CBS. Deze nationale rekeningen geven een samenhangende en systematische beschrijving van de Nederlandse economie en worden volgens internationaal afgesproken richtlijnen vastgesteld. In Europa </w:t>
      </w:r>
      <w:r w:rsidR="00BE601E">
        <w:t>is het gebruik van deze</w:t>
      </w:r>
      <w:r w:rsidR="006F6EC0">
        <w:t xml:space="preserve"> richtlijnen zelfs wettelijk verplicht via het zogenaamde European System of National </w:t>
      </w:r>
      <w:proofErr w:type="spellStart"/>
      <w:r w:rsidR="006F6EC0">
        <w:t>and</w:t>
      </w:r>
      <w:proofErr w:type="spellEnd"/>
      <w:r w:rsidR="006F6EC0">
        <w:t xml:space="preserve"> </w:t>
      </w:r>
      <w:proofErr w:type="spellStart"/>
      <w:r w:rsidR="006F6EC0">
        <w:t>Regional</w:t>
      </w:r>
      <w:proofErr w:type="spellEnd"/>
      <w:r w:rsidR="006F6EC0">
        <w:t xml:space="preserve"> Account (ESA2010, verordening 549/2013). </w:t>
      </w:r>
    </w:p>
    <w:p w:rsidR="006F6EC0" w:rsidP="006F6EC0" w:rsidRDefault="006F6EC0">
      <w:pPr>
        <w:pStyle w:val="01Standaard"/>
      </w:pPr>
    </w:p>
    <w:p w:rsidR="009755C9" w:rsidP="000E0EC5" w:rsidRDefault="009D7625">
      <w:pPr>
        <w:pStyle w:val="01Standaard"/>
      </w:pPr>
      <w:r>
        <w:t xml:space="preserve">Het totale verdiende inkomen </w:t>
      </w:r>
      <w:r w:rsidR="006F6EC0">
        <w:t xml:space="preserve">in een land bestaat uit de som van </w:t>
      </w:r>
      <w:r>
        <w:t xml:space="preserve">de beloning van werknemers, het netto exploitatieoverschot van bedrijven en het netto gemengd inkomen van zelfstandigen. Het netto gemengd inkomen </w:t>
      </w:r>
      <w:r w:rsidR="00B536C8">
        <w:t>beva</w:t>
      </w:r>
      <w:r>
        <w:t>t de totale inkomsten die zelfstandigen verdienen met de inzet van arbeid, kapitaal en ondernemerschap.</w:t>
      </w:r>
      <w:r w:rsidR="009755C9">
        <w:t xml:space="preserve"> De beloning van arbeid bestaat uit de beloning van werknemers en de beloning voor de arbeid van zelfstandigen en meewerkende gezinsleden.</w:t>
      </w:r>
    </w:p>
    <w:p w:rsidR="001F3F7D" w:rsidP="000E0EC5" w:rsidRDefault="001F3F7D">
      <w:pPr>
        <w:pStyle w:val="01Standaard"/>
      </w:pPr>
    </w:p>
    <w:tbl>
      <w:tblPr>
        <w:tblStyle w:val="CB-tabel"/>
        <w:tblW w:w="0" w:type="auto"/>
        <w:tblLook w:val="04A0" w:firstRow="1" w:lastRow="0" w:firstColumn="1" w:lastColumn="0" w:noHBand="0" w:noVBand="1"/>
      </w:tblPr>
      <w:tblGrid>
        <w:gridCol w:w="2009"/>
        <w:gridCol w:w="3202"/>
        <w:gridCol w:w="2410"/>
      </w:tblGrid>
      <w:tr w:rsidRPr="004940D5" w:rsidR="006F6EC0" w:rsidTr="007C37D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009" w:type="dxa"/>
          </w:tcPr>
          <w:p w:rsidRPr="00B66C54" w:rsidR="006F6EC0" w:rsidP="00087E94" w:rsidRDefault="006F6EC0">
            <w:pPr>
              <w:pStyle w:val="01Standaard"/>
            </w:pPr>
            <w:r w:rsidRPr="00B66C54">
              <w:t>Economische actor</w:t>
            </w:r>
          </w:p>
        </w:tc>
        <w:tc>
          <w:tcPr>
            <w:tcW w:w="3202" w:type="dxa"/>
          </w:tcPr>
          <w:p w:rsidRPr="004940D5" w:rsidR="006F6EC0" w:rsidP="00087E94" w:rsidRDefault="006F6EC0">
            <w:pPr>
              <w:pStyle w:val="01Standaard"/>
              <w:cnfStyle w:val="100000000000" w:firstRow="1" w:lastRow="0" w:firstColumn="0" w:lastColumn="0" w:oddVBand="0" w:evenVBand="0" w:oddHBand="0" w:evenHBand="0" w:firstRowFirstColumn="0" w:firstRowLastColumn="0" w:lastRowFirstColumn="0" w:lastRowLastColumn="0"/>
            </w:pPr>
            <w:r w:rsidRPr="004940D5">
              <w:t>Type input</w:t>
            </w:r>
          </w:p>
        </w:tc>
        <w:tc>
          <w:tcPr>
            <w:tcW w:w="2410" w:type="dxa"/>
          </w:tcPr>
          <w:p w:rsidRPr="004940D5" w:rsidR="006F6EC0" w:rsidP="00087E94" w:rsidRDefault="006F6EC0">
            <w:pPr>
              <w:pStyle w:val="01Standaard"/>
              <w:cnfStyle w:val="100000000000" w:firstRow="1" w:lastRow="0" w:firstColumn="0" w:lastColumn="0" w:oddVBand="0" w:evenVBand="0" w:oddHBand="0" w:evenHBand="0" w:firstRowFirstColumn="0" w:firstRowLastColumn="0" w:lastRowFirstColumn="0" w:lastRowLastColumn="0"/>
            </w:pPr>
          </w:p>
        </w:tc>
      </w:tr>
      <w:tr w:rsidR="006F6EC0" w:rsidTr="007C37D1">
        <w:tc>
          <w:tcPr>
            <w:cnfStyle w:val="001000000000" w:firstRow="0" w:lastRow="0" w:firstColumn="1" w:lastColumn="0" w:oddVBand="0" w:evenVBand="0" w:oddHBand="0" w:evenHBand="0" w:firstRowFirstColumn="0" w:firstRowLastColumn="0" w:lastRowFirstColumn="0" w:lastRowLastColumn="0"/>
            <w:tcW w:w="2009" w:type="dxa"/>
          </w:tcPr>
          <w:p w:rsidR="006F6EC0" w:rsidP="00087E94" w:rsidRDefault="006F6EC0">
            <w:pPr>
              <w:pStyle w:val="01Standaard"/>
            </w:pPr>
            <w:r>
              <w:t>Werknemers</w:t>
            </w:r>
          </w:p>
        </w:tc>
        <w:tc>
          <w:tcPr>
            <w:tcW w:w="3202" w:type="dxa"/>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r>
              <w:t>(1)Beloning van werknemers</w:t>
            </w:r>
          </w:p>
        </w:tc>
        <w:tc>
          <w:tcPr>
            <w:tcW w:w="2410" w:type="dxa"/>
            <w:vMerge w:val="restart"/>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r>
              <w:t xml:space="preserve">(7) </w:t>
            </w:r>
            <w:r w:rsidR="005235D0">
              <w:t xml:space="preserve">= (1) + (2) </w:t>
            </w:r>
            <w:r>
              <w:t>Totaal beloning arbeid</w:t>
            </w:r>
          </w:p>
        </w:tc>
      </w:tr>
      <w:tr w:rsidR="006F6EC0" w:rsidTr="007C37D1">
        <w:tc>
          <w:tcPr>
            <w:cnfStyle w:val="001000000000" w:firstRow="0" w:lastRow="0" w:firstColumn="1" w:lastColumn="0" w:oddVBand="0" w:evenVBand="0" w:oddHBand="0" w:evenHBand="0" w:firstRowFirstColumn="0" w:firstRowLastColumn="0" w:lastRowFirstColumn="0" w:lastRowLastColumn="0"/>
            <w:tcW w:w="2009" w:type="dxa"/>
          </w:tcPr>
          <w:p w:rsidR="006F6EC0" w:rsidP="00087E94" w:rsidRDefault="006F6EC0">
            <w:pPr>
              <w:pStyle w:val="01Standaard"/>
            </w:pPr>
            <w:r>
              <w:t>Zelfstandigen</w:t>
            </w:r>
          </w:p>
        </w:tc>
        <w:tc>
          <w:tcPr>
            <w:tcW w:w="3202" w:type="dxa"/>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r>
              <w:t>(2) Arbeidsbeloning</w:t>
            </w:r>
          </w:p>
        </w:tc>
        <w:tc>
          <w:tcPr>
            <w:tcW w:w="2410" w:type="dxa"/>
            <w:vMerge/>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p>
        </w:tc>
      </w:tr>
      <w:tr w:rsidR="006F6EC0" w:rsidTr="007C37D1">
        <w:tc>
          <w:tcPr>
            <w:cnfStyle w:val="001000000000" w:firstRow="0" w:lastRow="0" w:firstColumn="1" w:lastColumn="0" w:oddVBand="0" w:evenVBand="0" w:oddHBand="0" w:evenHBand="0" w:firstRowFirstColumn="0" w:firstRowLastColumn="0" w:lastRowFirstColumn="0" w:lastRowLastColumn="0"/>
            <w:tcW w:w="2009" w:type="dxa"/>
          </w:tcPr>
          <w:p w:rsidR="006F6EC0" w:rsidP="00087E94" w:rsidRDefault="006F6EC0">
            <w:pPr>
              <w:pStyle w:val="01Standaard"/>
            </w:pPr>
          </w:p>
        </w:tc>
        <w:tc>
          <w:tcPr>
            <w:tcW w:w="3202" w:type="dxa"/>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r>
              <w:t>(3) Vergoeding kapitaalgebruik</w:t>
            </w:r>
          </w:p>
        </w:tc>
        <w:tc>
          <w:tcPr>
            <w:tcW w:w="2410" w:type="dxa"/>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p>
        </w:tc>
      </w:tr>
      <w:tr w:rsidR="006F6EC0" w:rsidTr="007C37D1">
        <w:tc>
          <w:tcPr>
            <w:cnfStyle w:val="001000000000" w:firstRow="0" w:lastRow="0" w:firstColumn="1" w:lastColumn="0" w:oddVBand="0" w:evenVBand="0" w:oddHBand="0" w:evenHBand="0" w:firstRowFirstColumn="0" w:firstRowLastColumn="0" w:lastRowFirstColumn="0" w:lastRowLastColumn="0"/>
            <w:tcW w:w="2009" w:type="dxa"/>
          </w:tcPr>
          <w:p w:rsidR="006F6EC0" w:rsidP="00087E94" w:rsidRDefault="006F6EC0">
            <w:pPr>
              <w:pStyle w:val="01Standaard"/>
            </w:pPr>
          </w:p>
        </w:tc>
        <w:tc>
          <w:tcPr>
            <w:tcW w:w="3202" w:type="dxa"/>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r>
              <w:t>(4) Winst (beloning ondernemerschap)</w:t>
            </w:r>
          </w:p>
        </w:tc>
        <w:tc>
          <w:tcPr>
            <w:tcW w:w="2410" w:type="dxa"/>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p>
        </w:tc>
      </w:tr>
      <w:tr w:rsidR="006F6EC0" w:rsidTr="007C37D1">
        <w:tc>
          <w:tcPr>
            <w:cnfStyle w:val="001000000000" w:firstRow="0" w:lastRow="0" w:firstColumn="1" w:lastColumn="0" w:oddVBand="0" w:evenVBand="0" w:oddHBand="0" w:evenHBand="0" w:firstRowFirstColumn="0" w:firstRowLastColumn="0" w:lastRowFirstColumn="0" w:lastRowLastColumn="0"/>
            <w:tcW w:w="2009" w:type="dxa"/>
          </w:tcPr>
          <w:p w:rsidR="006F6EC0" w:rsidP="00087E94" w:rsidRDefault="006F6EC0">
            <w:pPr>
              <w:pStyle w:val="01Standaard"/>
            </w:pPr>
            <w:r>
              <w:t>Bedrijven</w:t>
            </w:r>
          </w:p>
        </w:tc>
        <w:tc>
          <w:tcPr>
            <w:tcW w:w="3202" w:type="dxa"/>
          </w:tcPr>
          <w:p w:rsidR="006F6EC0" w:rsidP="006F6EC0" w:rsidRDefault="006F6EC0">
            <w:pPr>
              <w:pStyle w:val="01Standaard"/>
              <w:cnfStyle w:val="000000000000" w:firstRow="0" w:lastRow="0" w:firstColumn="0" w:lastColumn="0" w:oddVBand="0" w:evenVBand="0" w:oddHBand="0" w:evenHBand="0" w:firstRowFirstColumn="0" w:firstRowLastColumn="0" w:lastRowFirstColumn="0" w:lastRowLastColumn="0"/>
            </w:pPr>
            <w:r>
              <w:t>(5) Netto exploitatieoverschot                       +</w:t>
            </w:r>
          </w:p>
        </w:tc>
        <w:tc>
          <w:tcPr>
            <w:tcW w:w="2410" w:type="dxa"/>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p>
        </w:tc>
      </w:tr>
      <w:tr w:rsidRPr="00087E94" w:rsidR="006F6EC0" w:rsidTr="007C37D1">
        <w:tc>
          <w:tcPr>
            <w:cnfStyle w:val="001000000000" w:firstRow="0" w:lastRow="0" w:firstColumn="1" w:lastColumn="0" w:oddVBand="0" w:evenVBand="0" w:oddHBand="0" w:evenHBand="0" w:firstRowFirstColumn="0" w:firstRowLastColumn="0" w:lastRowFirstColumn="0" w:lastRowLastColumn="0"/>
            <w:tcW w:w="2009" w:type="dxa"/>
          </w:tcPr>
          <w:p w:rsidR="006F6EC0" w:rsidP="00087E94" w:rsidRDefault="006F6EC0">
            <w:pPr>
              <w:pStyle w:val="01Standaard"/>
            </w:pPr>
          </w:p>
        </w:tc>
        <w:tc>
          <w:tcPr>
            <w:tcW w:w="3202" w:type="dxa"/>
          </w:tcPr>
          <w:p w:rsidR="006F6EC0" w:rsidP="00087E94" w:rsidRDefault="006F6EC0">
            <w:pPr>
              <w:pStyle w:val="01Standaard"/>
              <w:cnfStyle w:val="000000000000" w:firstRow="0" w:lastRow="0" w:firstColumn="0" w:lastColumn="0" w:oddVBand="0" w:evenVBand="0" w:oddHBand="0" w:evenHBand="0" w:firstRowFirstColumn="0" w:firstRowLastColumn="0" w:lastRowFirstColumn="0" w:lastRowLastColumn="0"/>
            </w:pPr>
            <w:r>
              <w:t>(6)</w:t>
            </w:r>
            <w:r w:rsidR="005235D0">
              <w:t xml:space="preserve"> = (1) t/m (5) </w:t>
            </w:r>
            <w:r>
              <w:t>Totaal verdiende inkomen</w:t>
            </w:r>
          </w:p>
        </w:tc>
        <w:tc>
          <w:tcPr>
            <w:tcW w:w="2410" w:type="dxa"/>
          </w:tcPr>
          <w:p w:rsidRPr="00087E94" w:rsidR="006F6EC0" w:rsidP="00087E94" w:rsidRDefault="006F6EC0">
            <w:pPr>
              <w:pStyle w:val="01Standaard"/>
              <w:jc w:val="center"/>
              <w:cnfStyle w:val="000000000000" w:firstRow="0" w:lastRow="0" w:firstColumn="0" w:lastColumn="0" w:oddVBand="0" w:evenVBand="0" w:oddHBand="0" w:evenHBand="0" w:firstRowFirstColumn="0" w:firstRowLastColumn="0" w:lastRowFirstColumn="0" w:lastRowLastColumn="0"/>
              <w:rPr>
                <w:b/>
              </w:rPr>
            </w:pPr>
            <w:r w:rsidRPr="00087E94">
              <w:rPr>
                <w:b/>
              </w:rPr>
              <w:t>AIQ = (7)/(6)</w:t>
            </w:r>
          </w:p>
        </w:tc>
      </w:tr>
    </w:tbl>
    <w:p w:rsidR="006F6EC0" w:rsidP="000E0EC5" w:rsidRDefault="006F6EC0">
      <w:pPr>
        <w:pStyle w:val="01Standaard"/>
      </w:pPr>
    </w:p>
    <w:p w:rsidR="006F6EC0" w:rsidP="000E0EC5" w:rsidRDefault="00781AD1">
      <w:pPr>
        <w:pStyle w:val="01Standaard"/>
      </w:pPr>
      <w:r>
        <w:t xml:space="preserve">Voor het meten van de AIQ zijn veel gegeven beschikbaar uit diverse bronnen. </w:t>
      </w:r>
      <w:r w:rsidR="00281D09">
        <w:t>De arbeidsbeloning van zelfstandigen</w:t>
      </w:r>
      <w:r>
        <w:t xml:space="preserve"> (2)</w:t>
      </w:r>
      <w:r w:rsidR="00281D09">
        <w:t xml:space="preserve"> is </w:t>
      </w:r>
      <w:r>
        <w:t xml:space="preserve">echter </w:t>
      </w:r>
      <w:r w:rsidR="00281D09">
        <w:t xml:space="preserve">niet direct meetbaar. Alleen </w:t>
      </w:r>
      <w:r w:rsidR="002451AC">
        <w:t xml:space="preserve">het </w:t>
      </w:r>
      <w:r w:rsidR="00281D09">
        <w:t xml:space="preserve">totale </w:t>
      </w:r>
      <w:r w:rsidR="002451AC">
        <w:t>verdiende inkomen</w:t>
      </w:r>
      <w:r w:rsidR="00281D09">
        <w:t xml:space="preserve"> van zelfstandigen is rechtstreeks te meten. </w:t>
      </w:r>
      <w:r w:rsidR="004068C0">
        <w:t xml:space="preserve">CBS </w:t>
      </w:r>
      <w:r w:rsidR="00380C59">
        <w:t>meet dit</w:t>
      </w:r>
      <w:r w:rsidR="004068C0">
        <w:t xml:space="preserve"> op basis van de winstaangiften van zelfstandigen. Om de AIQ te berekenen </w:t>
      </w:r>
      <w:r w:rsidR="00281D09">
        <w:t>wordt voor het arbeidsinkomen van zelfstandigen gereken</w:t>
      </w:r>
      <w:r w:rsidR="00BD189E">
        <w:t>d met een</w:t>
      </w:r>
      <w:r w:rsidR="00281D09">
        <w:t xml:space="preserve"> toegerekend arbeidsinkomen. Deze toerekening gebeurt </w:t>
      </w:r>
      <w:r w:rsidR="002451AC">
        <w:t xml:space="preserve">noodzakelijk </w:t>
      </w:r>
      <w:r w:rsidR="00281D09">
        <w:t xml:space="preserve">op basis van </w:t>
      </w:r>
      <w:r w:rsidR="002451AC">
        <w:t>veronderstellingen</w:t>
      </w:r>
      <w:r w:rsidR="00281D09">
        <w:t xml:space="preserve">. Er zijn in grote lijnen twee manieren om </w:t>
      </w:r>
      <w:r w:rsidR="002451AC">
        <w:t>een</w:t>
      </w:r>
      <w:r w:rsidR="00281D09">
        <w:t xml:space="preserve"> toegerekend arbeidsinkomen te bepalen. </w:t>
      </w:r>
    </w:p>
    <w:p w:rsidR="006F6EC0" w:rsidP="000E0EC5" w:rsidRDefault="006F6EC0">
      <w:pPr>
        <w:pStyle w:val="01Standaard"/>
      </w:pPr>
    </w:p>
    <w:p w:rsidR="006F6EC0" w:rsidP="006F6EC0" w:rsidRDefault="00281D09">
      <w:pPr>
        <w:pStyle w:val="01Standaard"/>
        <w:numPr>
          <w:ilvl w:val="0"/>
          <w:numId w:val="22"/>
        </w:numPr>
      </w:pPr>
      <w:r>
        <w:lastRenderedPageBreak/>
        <w:t xml:space="preserve">Allereerst kan worden gekeken naar de beloning die zelfstandigen zouden </w:t>
      </w:r>
      <w:r w:rsidR="00961E7B">
        <w:t xml:space="preserve">krijgen </w:t>
      </w:r>
      <w:r>
        <w:t xml:space="preserve">als zij </w:t>
      </w:r>
      <w:r w:rsidR="00961E7B">
        <w:t>in dezelfde bedrijfstak w</w:t>
      </w:r>
      <w:r w:rsidR="005E4FFD">
        <w:t>a</w:t>
      </w:r>
      <w:r w:rsidR="00961E7B">
        <w:t xml:space="preserve">ar ze actief zijn, </w:t>
      </w:r>
      <w:r>
        <w:t xml:space="preserve">werknemer zouden zijn. </w:t>
      </w:r>
    </w:p>
    <w:p w:rsidR="006F6EC0" w:rsidP="006F6EC0" w:rsidRDefault="00281D09">
      <w:pPr>
        <w:pStyle w:val="01Standaard"/>
        <w:numPr>
          <w:ilvl w:val="0"/>
          <w:numId w:val="22"/>
        </w:numPr>
      </w:pPr>
      <w:r>
        <w:t>De tweede methode rekent</w:t>
      </w:r>
      <w:r w:rsidR="00961E7B">
        <w:t xml:space="preserve">, op basis van aannames, </w:t>
      </w:r>
      <w:r>
        <w:t xml:space="preserve">een bepaald deel van het netto gemengd inkomen </w:t>
      </w:r>
      <w:r w:rsidR="00D21252">
        <w:t xml:space="preserve">toe </w:t>
      </w:r>
      <w:r w:rsidR="002461B8">
        <w:t>aan</w:t>
      </w:r>
      <w:r w:rsidR="007C37D1">
        <w:t xml:space="preserve"> </w:t>
      </w:r>
      <w:r w:rsidR="00D21252">
        <w:t xml:space="preserve">het arbeidsinkomen van zelfstandigen. </w:t>
      </w:r>
    </w:p>
    <w:p w:rsidR="006F6EC0" w:rsidP="006F6EC0" w:rsidRDefault="006F6EC0">
      <w:pPr>
        <w:pStyle w:val="01Standaard"/>
      </w:pPr>
    </w:p>
    <w:p w:rsidR="00FB5519" w:rsidP="000E0EC5" w:rsidRDefault="00492915">
      <w:pPr>
        <w:pStyle w:val="01Standaard"/>
      </w:pPr>
      <w:r>
        <w:t>Beide methoden hebben nadelen</w:t>
      </w:r>
      <w:r w:rsidR="00FB5519">
        <w:t>, een perfecte methode bestaat niet.</w:t>
      </w:r>
      <w:r w:rsidR="000539E6">
        <w:t xml:space="preserve"> Een belangrijk nadeel van het gebruiken van de beloning van werknemers </w:t>
      </w:r>
      <w:r w:rsidR="004068C0">
        <w:t xml:space="preserve">(methode A) </w:t>
      </w:r>
      <w:r w:rsidR="000539E6">
        <w:t xml:space="preserve">is dat er veel redenen zijn, </w:t>
      </w:r>
      <w:r w:rsidR="00380C59">
        <w:t xml:space="preserve">zoals </w:t>
      </w:r>
      <w:r w:rsidR="000539E6">
        <w:t xml:space="preserve">verschillen in opleidingsniveau of onderhandelingsmacht, waarom het arbeidsinkomen van werknemers en zelfstandigen uiteen kunnen lopen. Een nadeel van het gebruik van het gemengd inkomen </w:t>
      </w:r>
      <w:r w:rsidR="004068C0">
        <w:t xml:space="preserve">(methode B) </w:t>
      </w:r>
      <w:r w:rsidR="000539E6">
        <w:t xml:space="preserve">is dat er geen directe relatie is tussen de geleverde arbeid </w:t>
      </w:r>
      <w:r w:rsidR="00380C59">
        <w:t xml:space="preserve">door </w:t>
      </w:r>
      <w:r w:rsidR="000539E6">
        <w:t xml:space="preserve"> zelfstandigen en hun arbeidsinkomen.</w:t>
      </w:r>
    </w:p>
    <w:p w:rsidR="00FB5519" w:rsidP="000E0EC5" w:rsidRDefault="00FB5519">
      <w:pPr>
        <w:pStyle w:val="01Standaard"/>
      </w:pPr>
    </w:p>
    <w:p w:rsidR="00C70928" w:rsidP="000E0EC5" w:rsidRDefault="000B7F5E">
      <w:pPr>
        <w:pStyle w:val="01Standaard"/>
      </w:pPr>
      <w:r>
        <w:t>Tot nu toe gebruikt CBS voor de arbeidsbeloning van zelfstandigen de aanname dat de beloning per arbeidsjaar van zelfstandigen gelijk is aan dat van werknemers</w:t>
      </w:r>
      <w:r w:rsidR="00961E7B">
        <w:t xml:space="preserve"> in de bedrijfstak waar de zelfstandige actief is. </w:t>
      </w:r>
      <w:r w:rsidR="00380C59">
        <w:t xml:space="preserve">Deze methode </w:t>
      </w:r>
      <w:r w:rsidR="00182386">
        <w:t xml:space="preserve">werd </w:t>
      </w:r>
      <w:r w:rsidR="00380C59">
        <w:t>door</w:t>
      </w:r>
      <w:r w:rsidR="00182386">
        <w:t xml:space="preserve"> </w:t>
      </w:r>
      <w:r w:rsidR="006C766F">
        <w:t>internationale organisaties</w:t>
      </w:r>
      <w:r w:rsidR="00182386">
        <w:t xml:space="preserve"> </w:t>
      </w:r>
      <w:r w:rsidR="00342B4E">
        <w:t xml:space="preserve">als de VN en de OESO </w:t>
      </w:r>
      <w:r w:rsidR="00182386">
        <w:t>geadviseerd.</w:t>
      </w:r>
      <w:r w:rsidR="00DD0BCB">
        <w:t xml:space="preserve"> Sinds de crisis lopen</w:t>
      </w:r>
      <w:r w:rsidRPr="00DD0BCB" w:rsidR="00DD0BCB">
        <w:t xml:space="preserve"> </w:t>
      </w:r>
      <w:r w:rsidR="00DD0BCB">
        <w:t xml:space="preserve">de ontwikkelingen van het inkomen van zelfstandigen en </w:t>
      </w:r>
      <w:r w:rsidR="00AA5C9B">
        <w:t xml:space="preserve">de beloning </w:t>
      </w:r>
      <w:r w:rsidR="00DD0BCB">
        <w:t xml:space="preserve">van werknemers echter uiteen. De gebruikte methode geeft daarom geen reëel beeld meer van de ontwikkeling van de arbeidsinkomensquote. </w:t>
      </w:r>
    </w:p>
    <w:p w:rsidR="00C70928" w:rsidP="000E0EC5" w:rsidRDefault="00C70928">
      <w:pPr>
        <w:pStyle w:val="01Standaard"/>
      </w:pPr>
    </w:p>
    <w:p w:rsidR="00281D09" w:rsidP="000E0EC5" w:rsidRDefault="00C70928">
      <w:pPr>
        <w:pStyle w:val="01Standaard"/>
      </w:pPr>
      <w:r>
        <w:t>Het recente artikel van DNB over een</w:t>
      </w:r>
      <w:r w:rsidR="00DD0BCB">
        <w:t xml:space="preserve"> mogelijke</w:t>
      </w:r>
      <w:r>
        <w:t xml:space="preserve"> alternatieve arbeidsinkomensquote is voor CBS, CPB en DNB </w:t>
      </w:r>
      <w:r w:rsidR="00DD0BCB">
        <w:t xml:space="preserve">dan ook </w:t>
      </w:r>
      <w:r>
        <w:t xml:space="preserve">aanleiding geweest om gezamenlijk te kijken naar </w:t>
      </w:r>
      <w:r w:rsidR="00DD0BCB">
        <w:t xml:space="preserve">methodiek </w:t>
      </w:r>
      <w:r w:rsidR="00AA5C9B">
        <w:t xml:space="preserve">voor de berekening </w:t>
      </w:r>
      <w:r w:rsidR="00DD0BCB">
        <w:t>van de AIQ en te onderzoeken</w:t>
      </w:r>
      <w:r w:rsidR="007C37D1">
        <w:t xml:space="preserve"> </w:t>
      </w:r>
      <w:r w:rsidR="00DD0BCB">
        <w:t xml:space="preserve">of een </w:t>
      </w:r>
      <w:r w:rsidR="00AA5C9B">
        <w:t>andere</w:t>
      </w:r>
      <w:r w:rsidR="00DD0BCB">
        <w:t xml:space="preserve">  methode beter aansluit bij de huidige economische situatie</w:t>
      </w:r>
      <w:r>
        <w:t>.</w:t>
      </w:r>
      <w:r w:rsidR="00B90D3F">
        <w:t xml:space="preserve"> </w:t>
      </w:r>
      <w:r w:rsidR="00D85253">
        <w:t xml:space="preserve">In het onderzoek naar een nieuwe methode is geprofiteerd van het feit dat er de laatste jaren meer en meer data beschikbaar </w:t>
      </w:r>
      <w:r w:rsidR="00AA5C9B">
        <w:t>zijn</w:t>
      </w:r>
      <w:r w:rsidR="00D85253">
        <w:t xml:space="preserve"> gekomen over het inkomen van zelfstandigen, waardoor kwalitatief betere </w:t>
      </w:r>
      <w:r w:rsidR="00672C9B">
        <w:t>statistieken</w:t>
      </w:r>
      <w:r w:rsidR="00D85253">
        <w:t xml:space="preserve"> over het gemengd inkomen kunnen worden gemaakt dan vroeger.</w:t>
      </w:r>
    </w:p>
    <w:p w:rsidR="001E2893" w:rsidP="000E0EC5" w:rsidRDefault="001E2893">
      <w:pPr>
        <w:pStyle w:val="01Standaard"/>
      </w:pPr>
    </w:p>
    <w:p w:rsidR="00E34CC5" w:rsidP="000E0EC5" w:rsidRDefault="00E34CC5">
      <w:pPr>
        <w:pStyle w:val="01Standaard"/>
      </w:pPr>
      <w:r>
        <w:t xml:space="preserve">Als zelfstandigen dezelfde beloning per arbeidsjaar krijgen toegerekend als werknemers, </w:t>
      </w:r>
      <w:r w:rsidR="005D115A">
        <w:t>is hun toegerekende</w:t>
      </w:r>
      <w:r>
        <w:t xml:space="preserve"> beloning van arbeid structureel hoger </w:t>
      </w:r>
      <w:r w:rsidR="005D115A">
        <w:t>dan hun totale inkomen</w:t>
      </w:r>
      <w:r>
        <w:t xml:space="preserve">. </w:t>
      </w:r>
      <w:r w:rsidR="005D115A">
        <w:t>Om toch aan te sluiten bij hun (gemeten) totale inkomen, moeten de beloning van kapitaal en de winsten van zelfstandigen in dit geval structureel negatief zijn</w:t>
      </w:r>
      <w:r>
        <w:t>. Dit wordt niet realistisch ge</w:t>
      </w:r>
      <w:r w:rsidR="00CC18CF">
        <w:t>acht</w:t>
      </w:r>
      <w:r>
        <w:t xml:space="preserve">. </w:t>
      </w:r>
      <w:r w:rsidR="005D37D9">
        <w:t xml:space="preserve">Omdat, zoals hierboven gezegd, </w:t>
      </w:r>
      <w:r w:rsidR="00AC260D">
        <w:t xml:space="preserve">de ontwikkelingen van het inkomen van zelfstandigen en </w:t>
      </w:r>
      <w:r w:rsidR="00AA5C9B">
        <w:t>de</w:t>
      </w:r>
      <w:bookmarkStart w:name="_GoBack" w:id="7"/>
      <w:bookmarkEnd w:id="7"/>
      <w:r w:rsidR="00AA5C9B">
        <w:t xml:space="preserve"> beloning </w:t>
      </w:r>
      <w:r w:rsidR="00AC260D">
        <w:t>van werknemers sinds de crisis uiteen</w:t>
      </w:r>
      <w:r w:rsidR="005D37D9">
        <w:t xml:space="preserve"> lopen, geeft de huidige methode een reëel beeld </w:t>
      </w:r>
      <w:r w:rsidR="002461B8">
        <w:t xml:space="preserve">noch </w:t>
      </w:r>
      <w:r w:rsidR="007C37D1">
        <w:t xml:space="preserve">van </w:t>
      </w:r>
      <w:r w:rsidR="005D37D9">
        <w:t xml:space="preserve">het niveau noch </w:t>
      </w:r>
      <w:r w:rsidR="00AA5C9B">
        <w:t>van</w:t>
      </w:r>
      <w:r w:rsidR="005D37D9">
        <w:t xml:space="preserve"> de ontwikkelingen van de arbeidsinkomensquote</w:t>
      </w:r>
      <w:r w:rsidR="00AC260D">
        <w:t xml:space="preserve">. </w:t>
      </w:r>
      <w:r>
        <w:t xml:space="preserve">Op basis hiervan hebben CBS, CPB en DNB </w:t>
      </w:r>
      <w:r w:rsidR="00CC18CF">
        <w:t xml:space="preserve">geconstateerd </w:t>
      </w:r>
      <w:r>
        <w:t xml:space="preserve">dat </w:t>
      </w:r>
      <w:r w:rsidR="005D37D9">
        <w:t>er g</w:t>
      </w:r>
      <w:r w:rsidR="00A21518">
        <w:t>een</w:t>
      </w:r>
      <w:r>
        <w:t xml:space="preserve"> methode </w:t>
      </w:r>
      <w:r w:rsidR="00A21518">
        <w:t xml:space="preserve">op basis van de beloning van werknemers </w:t>
      </w:r>
      <w:r w:rsidR="005D37D9">
        <w:t>gebruikt moet worden</w:t>
      </w:r>
      <w:r>
        <w:t xml:space="preserve">, en dat een methode op basis van het gemengd inkomen </w:t>
      </w:r>
      <w:r w:rsidR="00A73F91">
        <w:t>tot beter interpreteerbare resultaten leidt.</w:t>
      </w:r>
    </w:p>
    <w:p w:rsidR="00E34CC5" w:rsidP="000E0EC5" w:rsidRDefault="00E34CC5">
      <w:pPr>
        <w:pStyle w:val="01Standaard"/>
      </w:pPr>
    </w:p>
    <w:p w:rsidR="00AF6175" w:rsidP="000E0EC5" w:rsidRDefault="00AD59DD">
      <w:pPr>
        <w:pStyle w:val="01Standaard"/>
      </w:pPr>
      <w:r>
        <w:t>CBS heeft verschillende varianten uitgewerkt van de methode waarin het netto gemengd inkomen wordt gebruikt.</w:t>
      </w:r>
      <w:r w:rsidR="00AB7617">
        <w:t xml:space="preserve"> In deze varianten varieert het percentage van het netto gemengd inkomen dat aan arbeid wordt toegerekend.</w:t>
      </w:r>
      <w:r>
        <w:t xml:space="preserve"> </w:t>
      </w:r>
      <w:r w:rsidR="00502829">
        <w:t xml:space="preserve">Vergelijking van de varianten liet duidelijk zien dat de keuze voor een bepaalde variant significante gevolgen heeft voor het niveau van de arbeidsinkomensquote. </w:t>
      </w:r>
      <w:r w:rsidR="00A73F91">
        <w:t xml:space="preserve">Het verloop in de tijd </w:t>
      </w:r>
      <w:r>
        <w:t xml:space="preserve">van de arbeidsinkomensquote was echter steeds ongeveer hetzelfde. </w:t>
      </w:r>
      <w:r w:rsidR="00A73F91">
        <w:t xml:space="preserve">Daarom </w:t>
      </w:r>
      <w:r w:rsidR="00502829">
        <w:t xml:space="preserve">hebben CBS, CPB en DNB </w:t>
      </w:r>
      <w:r w:rsidR="001D3F70">
        <w:t>gekozen</w:t>
      </w:r>
      <w:r>
        <w:t xml:space="preserve"> voor een eenvoudige methode</w:t>
      </w:r>
      <w:r w:rsidR="00664AF0">
        <w:t>. Hierdoor zijn</w:t>
      </w:r>
      <w:r>
        <w:t xml:space="preserve"> de cijfers voor gebruikers </w:t>
      </w:r>
      <w:r w:rsidR="00664AF0">
        <w:t>begrijpelijk</w:t>
      </w:r>
      <w:r>
        <w:t xml:space="preserve"> en reproduceerbaar. De </w:t>
      </w:r>
      <w:r w:rsidR="001D3F70">
        <w:t xml:space="preserve">gekozen </w:t>
      </w:r>
      <w:r>
        <w:t xml:space="preserve">methode </w:t>
      </w:r>
      <w:r w:rsidR="000062FF">
        <w:t xml:space="preserve">neemt aan dat het gehele </w:t>
      </w:r>
      <w:r>
        <w:t xml:space="preserve">netto gemengd inkomen </w:t>
      </w:r>
      <w:r w:rsidR="000062FF">
        <w:t xml:space="preserve">een beloning is voor de arbeid van </w:t>
      </w:r>
      <w:r>
        <w:t xml:space="preserve">zelfstandigen. Er wordt </w:t>
      </w:r>
      <w:r w:rsidR="00C77C5D">
        <w:t xml:space="preserve">voor zelfstandigen </w:t>
      </w:r>
      <w:r>
        <w:t>dus geen inkomen aan kapitaal of ondernemerschap toegewezen.</w:t>
      </w:r>
      <w:r w:rsidR="00DB349A">
        <w:t xml:space="preserve"> </w:t>
      </w:r>
    </w:p>
    <w:p w:rsidR="00AF6175" w:rsidP="000E0EC5" w:rsidRDefault="00AF6175">
      <w:pPr>
        <w:pStyle w:val="01Standaard"/>
      </w:pPr>
    </w:p>
    <w:p w:rsidR="00AF6175" w:rsidP="000E0EC5" w:rsidRDefault="00F45780">
      <w:pPr>
        <w:pStyle w:val="01Standaard"/>
      </w:pPr>
      <w:r>
        <w:t xml:space="preserve">De keuze voor deze variant heeft wel gevolgen heeft voor het niveau van de arbeidsinkomensquote, daarom </w:t>
      </w:r>
      <w:r w:rsidR="00AF6175">
        <w:t xml:space="preserve">moet voorzichtigheid worden betracht bij het interpreteren </w:t>
      </w:r>
      <w:r w:rsidR="00A73F91">
        <w:t>daar</w:t>
      </w:r>
      <w:r w:rsidR="00AF6175">
        <w:t xml:space="preserve">van. Ook bij internationale vergelijkingen van het niveau moet </w:t>
      </w:r>
      <w:r w:rsidR="00A73F91">
        <w:t xml:space="preserve">daar op </w:t>
      </w:r>
      <w:r w:rsidR="00AF6175">
        <w:t>gelet</w:t>
      </w:r>
      <w:r w:rsidR="00A73F91">
        <w:t xml:space="preserve"> worden</w:t>
      </w:r>
      <w:r w:rsidR="00AF6175">
        <w:t xml:space="preserve">, omdat </w:t>
      </w:r>
      <w:r w:rsidR="00A73F91">
        <w:t>landen verschillende</w:t>
      </w:r>
      <w:r w:rsidR="007C37D1">
        <w:t xml:space="preserve"> </w:t>
      </w:r>
      <w:r w:rsidR="00AF6175">
        <w:t>methode</w:t>
      </w:r>
      <w:r w:rsidR="00A73F91">
        <w:t>n</w:t>
      </w:r>
      <w:r w:rsidR="00AF6175">
        <w:t xml:space="preserve"> hanteren voor de </w:t>
      </w:r>
      <w:r w:rsidR="00A73F91">
        <w:t xml:space="preserve">berekening van de </w:t>
      </w:r>
      <w:r w:rsidR="00AF6175">
        <w:t xml:space="preserve">arbeidsinkomensquote. Het is dan ook beter om vooral naar de ontwikkeling van de arbeidsinkomensquote te kijken. </w:t>
      </w:r>
      <w:r w:rsidR="00F73798">
        <w:t xml:space="preserve">Dit is </w:t>
      </w:r>
      <w:r w:rsidR="00CD1750">
        <w:t>ook wat de gebruikers van de arbeidsinkomensquote</w:t>
      </w:r>
      <w:r w:rsidR="00F73798">
        <w:t>, zoals DNB en CPB doen.</w:t>
      </w:r>
    </w:p>
    <w:p w:rsidR="00AF6175" w:rsidP="000E0EC5" w:rsidRDefault="00AF6175">
      <w:pPr>
        <w:pStyle w:val="01Standaard"/>
      </w:pPr>
    </w:p>
    <w:p w:rsidR="001E2893" w:rsidP="000E0EC5" w:rsidRDefault="00DB349A">
      <w:pPr>
        <w:pStyle w:val="01Standaard"/>
      </w:pPr>
      <w:r>
        <w:t xml:space="preserve">In onderstaand grafiek staan voor de gehele economie de arbeidsinkomensquote </w:t>
      </w:r>
      <w:r w:rsidR="00BD189E">
        <w:t xml:space="preserve">en haar langjarige gemiddelde </w:t>
      </w:r>
      <w:r>
        <w:t>volgens de huidige methode volgens de nieuwe methode.</w:t>
      </w:r>
    </w:p>
    <w:p w:rsidR="00DB349A" w:rsidP="000E0EC5" w:rsidRDefault="00DB349A">
      <w:pPr>
        <w:pStyle w:val="01Standaard"/>
      </w:pPr>
    </w:p>
    <w:p w:rsidR="00DB349A" w:rsidP="000E0EC5" w:rsidRDefault="006404A0">
      <w:pPr>
        <w:pStyle w:val="01Standaard"/>
      </w:pPr>
      <w:r>
        <w:rPr>
          <w:noProof/>
        </w:rPr>
        <w:drawing>
          <wp:inline distT="0" distB="0" distL="0" distR="0" wp14:anchorId="52933930">
            <wp:extent cx="4686300" cy="2711967"/>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84896" cy="2711155"/>
                    </a:xfrm>
                    <a:prstGeom prst="rect">
                      <a:avLst/>
                    </a:prstGeom>
                    <a:noFill/>
                  </pic:spPr>
                </pic:pic>
              </a:graphicData>
            </a:graphic>
          </wp:inline>
        </w:drawing>
      </w:r>
    </w:p>
    <w:p w:rsidR="00FC133E" w:rsidP="000E0EC5" w:rsidRDefault="00FC133E">
      <w:pPr>
        <w:pStyle w:val="01Standaard"/>
      </w:pPr>
    </w:p>
    <w:p w:rsidRPr="00281D09" w:rsidR="00DB349A" w:rsidP="000E0EC5" w:rsidRDefault="00266998">
      <w:pPr>
        <w:pStyle w:val="01Standaard"/>
      </w:pPr>
      <w:r>
        <w:t xml:space="preserve">CBS </w:t>
      </w:r>
      <w:r w:rsidR="00E954B6">
        <w:t xml:space="preserve">is voornemens vanaf juni 2017 </w:t>
      </w:r>
      <w:r>
        <w:t>de arbeidsinkomensquote publiceren volgens de nieuwe methode</w:t>
      </w:r>
      <w:r w:rsidR="00E954B6">
        <w:t xml:space="preserve"> zoals afgesproken met CPB en DNB</w:t>
      </w:r>
      <w:r w:rsidR="006A4629">
        <w:t>, gelijktijdig met de andere macro-economische jaarcijfers</w:t>
      </w:r>
      <w:r>
        <w:t xml:space="preserve">. </w:t>
      </w:r>
      <w:r w:rsidR="00A73F91">
        <w:t xml:space="preserve">Daarvoor </w:t>
      </w:r>
      <w:r>
        <w:t xml:space="preserve">zullen CBS, CPB en DNB een gezamenlijke nota </w:t>
      </w:r>
      <w:r w:rsidR="00A73F91">
        <w:t>publiceren</w:t>
      </w:r>
      <w:r>
        <w:t xml:space="preserve">, waarin de nieuwe methode wordt toegelicht en waarin </w:t>
      </w:r>
      <w:r w:rsidR="00852604">
        <w:t xml:space="preserve">ook </w:t>
      </w:r>
      <w:r>
        <w:t xml:space="preserve">de verschillende </w:t>
      </w:r>
      <w:r w:rsidR="00BD189E">
        <w:t xml:space="preserve">onderzochte </w:t>
      </w:r>
      <w:r>
        <w:t xml:space="preserve">varianten </w:t>
      </w:r>
      <w:r w:rsidR="00852604">
        <w:t>worden gepresenteerd</w:t>
      </w:r>
      <w:r>
        <w:t>.</w:t>
      </w:r>
    </w:p>
    <w:sectPr w:rsidRPr="00281D09" w:rsidR="00DB349A" w:rsidSect="006E1D55">
      <w:type w:val="continuous"/>
      <w:pgSz w:w="11906" w:h="16838" w:code="9"/>
      <w:pgMar w:top="1701" w:right="1418" w:bottom="1435" w:left="2665" w:header="709" w:footer="567"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87F" w:rsidRDefault="0064287F" w:rsidP="00A55103">
      <w:r>
        <w:separator/>
      </w:r>
    </w:p>
  </w:endnote>
  <w:endnote w:type="continuationSeparator" w:id="0">
    <w:p w:rsidR="0064287F" w:rsidRDefault="0064287F" w:rsidP="00A55103">
      <w:r>
        <w:continuationSeparator/>
      </w:r>
    </w:p>
  </w:endnote>
  <w:endnote w:type="continuationNotice" w:id="1">
    <w:p w:rsidR="0064287F" w:rsidRDefault="006428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F5E" w:rsidRDefault="000B7F5E">
    <w:pPr>
      <w:pStyle w:val="Voettekst"/>
    </w:pPr>
    <w:r>
      <w:fldChar w:fldCharType="begin"/>
    </w:r>
    <w:r>
      <w:instrText xml:space="preserve"> PAGE   \* MERGEFORMAT </w:instrText>
    </w:r>
    <w:r>
      <w:fldChar w:fldCharType="separate"/>
    </w:r>
    <w:r w:rsidR="002F6E61">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87F" w:rsidRDefault="0064287F" w:rsidP="00A55103">
      <w:r>
        <w:separator/>
      </w:r>
    </w:p>
  </w:footnote>
  <w:footnote w:type="continuationSeparator" w:id="0">
    <w:p w:rsidR="0064287F" w:rsidRDefault="0064287F" w:rsidP="00A55103">
      <w:r>
        <w:continuationSeparator/>
      </w:r>
    </w:p>
  </w:footnote>
  <w:footnote w:type="continuationNotice" w:id="1">
    <w:p w:rsidR="0064287F" w:rsidRDefault="0064287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F5E" w:rsidRDefault="000B7F5E" w:rsidP="00A55103">
    <w:pPr>
      <w:pStyle w:val="Koptekst"/>
    </w:pPr>
    <w:r w:rsidRPr="003234E5">
      <w:rPr>
        <w:noProof/>
      </w:rPr>
      <w:drawing>
        <wp:anchor distT="0" distB="0" distL="114300" distR="114300" simplePos="0" relativeHeight="251655164" behindDoc="1" locked="1" layoutInCell="1" allowOverlap="1" wp14:anchorId="1283FB09" wp14:editId="6C425119">
          <wp:simplePos x="0" y="0"/>
          <wp:positionH relativeFrom="page">
            <wp:posOffset>0</wp:posOffset>
          </wp:positionH>
          <wp:positionV relativeFrom="page">
            <wp:posOffset>0</wp:posOffset>
          </wp:positionV>
          <wp:extent cx="7563485" cy="10683875"/>
          <wp:effectExtent l="0" t="0" r="0" b="0"/>
          <wp:wrapNone/>
          <wp:docPr id="10" name="fdLogoEenZ"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Osage\130311 CBS\aangeleverd\Achtergrond brief.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068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34E5">
      <w:rPr>
        <w:noProof/>
      </w:rPr>
      <w:drawing>
        <wp:anchor distT="0" distB="0" distL="114300" distR="114300" simplePos="0" relativeHeight="251656189" behindDoc="1" locked="1" layoutInCell="1" allowOverlap="1" wp14:anchorId="472E1B33" wp14:editId="4ED65BC1">
          <wp:simplePos x="0" y="0"/>
          <wp:positionH relativeFrom="page">
            <wp:posOffset>0</wp:posOffset>
          </wp:positionH>
          <wp:positionV relativeFrom="page">
            <wp:posOffset>0</wp:posOffset>
          </wp:positionV>
          <wp:extent cx="7563485" cy="10683875"/>
          <wp:effectExtent l="0" t="0" r="0" b="0"/>
          <wp:wrapNone/>
          <wp:docPr id="11" name="fdLogo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Osage\130311 CBS\aangeleverd\Achtergrond brief.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068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B7F5E" w:rsidRDefault="000B7F5E" w:rsidP="00A5510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F5E" w:rsidRDefault="000B7F5E" w:rsidP="00A55103">
    <w:pPr>
      <w:pStyle w:val="Koptekst"/>
    </w:pPr>
    <w:r w:rsidRPr="003234E5">
      <w:rPr>
        <w:noProof/>
      </w:rPr>
      <w:drawing>
        <wp:anchor distT="0" distB="0" distL="114300" distR="114300" simplePos="0" relativeHeight="251657214" behindDoc="1" locked="1" layoutInCell="1" allowOverlap="1" wp14:anchorId="108AC7FE" wp14:editId="37271CB0">
          <wp:simplePos x="0" y="0"/>
          <wp:positionH relativeFrom="page">
            <wp:posOffset>0</wp:posOffset>
          </wp:positionH>
          <wp:positionV relativeFrom="page">
            <wp:posOffset>1270</wp:posOffset>
          </wp:positionV>
          <wp:extent cx="7559675" cy="10688320"/>
          <wp:effectExtent l="0" t="0" r="3175" b="0"/>
          <wp:wrapNone/>
          <wp:docPr id="13" name="fdLogoTweeZ"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Osage\130311 CBS\aangeleverd\Achtergrond brief.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883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34E5">
      <w:rPr>
        <w:noProof/>
      </w:rPr>
      <w:drawing>
        <wp:anchor distT="0" distB="0" distL="114300" distR="114300" simplePos="0" relativeHeight="251658239" behindDoc="1" locked="1" layoutInCell="1" allowOverlap="1" wp14:anchorId="7284555D" wp14:editId="59CBD149">
          <wp:simplePos x="0" y="0"/>
          <wp:positionH relativeFrom="page">
            <wp:posOffset>137160</wp:posOffset>
          </wp:positionH>
          <wp:positionV relativeFrom="page">
            <wp:posOffset>-74930</wp:posOffset>
          </wp:positionV>
          <wp:extent cx="7559675" cy="10688320"/>
          <wp:effectExtent l="0" t="0" r="3175" b="0"/>
          <wp:wrapNone/>
          <wp:docPr id="14" name="fdLogoTw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Osage\130311 CBS\aangeleverd\Achtergrond brief.jp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559675" cy="106883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B7F5E" w:rsidRDefault="000B7F5E" w:rsidP="006141D5">
    <w:pPr>
      <w:pStyle w:val="CB-colofonadresvet"/>
    </w:pPr>
    <w:r>
      <w:rPr>
        <w:noProof/>
      </w:rPr>
      <mc:AlternateContent>
        <mc:Choice Requires="wps">
          <w:drawing>
            <wp:anchor distT="0" distB="0" distL="114300" distR="114300" simplePos="0" relativeHeight="251673600" behindDoc="0" locked="0" layoutInCell="1" allowOverlap="1" wp14:anchorId="7B28CB23" wp14:editId="6705F3F3">
              <wp:simplePos x="0" y="0"/>
              <wp:positionH relativeFrom="column">
                <wp:posOffset>4107846</wp:posOffset>
              </wp:positionH>
              <wp:positionV relativeFrom="paragraph">
                <wp:posOffset>675005</wp:posOffset>
              </wp:positionV>
              <wp:extent cx="1024224" cy="434971"/>
              <wp:effectExtent l="0" t="0" r="5080" b="3810"/>
              <wp:wrapNone/>
              <wp:docPr id="2" name="Tekstvak 2"/>
              <wp:cNvGraphicFramePr/>
              <a:graphic xmlns:a="http://schemas.openxmlformats.org/drawingml/2006/main">
                <a:graphicData uri="http://schemas.microsoft.com/office/word/2010/wordprocessingShape">
                  <wps:wsp>
                    <wps:cNvSpPr txBox="1"/>
                    <wps:spPr>
                      <a:xfrm>
                        <a:off x="0" y="0"/>
                        <a:ext cx="1024224" cy="4349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B7F5E" w:rsidRPr="006F308D" w:rsidRDefault="000B7F5E" w:rsidP="00A55103">
                          <w:pPr>
                            <w:pStyle w:val="CB-Documenttitel"/>
                          </w:pPr>
                          <w:r>
                            <w:t>Memo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323.45pt;margin-top:53.15pt;width:80.65pt;height:34.2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" filled="f" stroked="f" strokeweight=".5pt">
              <v:textbox inset="0,0,0,0">
                <w:txbxContent>
                  <w:p w14:paraId="615C42B4" w14:textId="77777777" w:rsidR="000B7F5E" w:rsidRPr="006F308D" w:rsidRDefault="000B7F5E" w:rsidP="00A55103">
                    <w:pPr>
                      <w:pStyle w:val="CB-Documenttitel"/>
                    </w:pPr>
                    <w:r>
                      <w:t>Memo</w:t>
                    </w:r>
                  </w:p>
                </w:txbxContent>
              </v:textbox>
            </v:shape>
          </w:pict>
        </mc:Fallback>
      </mc:AlternateContent>
    </w:r>
    <w:r>
      <w:rPr>
        <w:noProof/>
      </w:rPr>
      <mc:AlternateContent>
        <mc:Choice Requires="wps">
          <w:drawing>
            <wp:anchor distT="0" distB="0" distL="114300" distR="114300" simplePos="0" relativeHeight="251674624" behindDoc="1" locked="1" layoutInCell="1" allowOverlap="1" wp14:anchorId="6A6CA33E" wp14:editId="64BF65ED">
              <wp:simplePos x="0" y="0"/>
              <wp:positionH relativeFrom="page">
                <wp:posOffset>0</wp:posOffset>
              </wp:positionH>
              <wp:positionV relativeFrom="page">
                <wp:posOffset>1623060</wp:posOffset>
              </wp:positionV>
              <wp:extent cx="6663055" cy="2138045"/>
              <wp:effectExtent l="0" t="0" r="4445" b="14605"/>
              <wp:wrapTight wrapText="bothSides">
                <wp:wrapPolygon edited="0">
                  <wp:start x="0" y="0"/>
                  <wp:lineTo x="0" y="21555"/>
                  <wp:lineTo x="21553" y="21555"/>
                  <wp:lineTo x="21553" y="0"/>
                  <wp:lineTo x="0" y="0"/>
                </wp:wrapPolygon>
              </wp:wrapTight>
              <wp:docPr id="12" name="Tekstvak 12"/>
              <wp:cNvGraphicFramePr/>
              <a:graphic xmlns:a="http://schemas.openxmlformats.org/drawingml/2006/main">
                <a:graphicData uri="http://schemas.microsoft.com/office/word/2010/wordprocessingShape">
                  <wps:wsp>
                    <wps:cNvSpPr txBox="1"/>
                    <wps:spPr>
                      <a:xfrm>
                        <a:off x="0" y="0"/>
                        <a:ext cx="6663055" cy="21380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B7F5E" w:rsidRPr="004F09F7" w:rsidRDefault="000B7F5E" w:rsidP="009D7625">
                          <w:pPr>
                            <w:pStyle w:val="CB-Colofontitels0"/>
                            <w:ind w:left="2676" w:rightChars="1701" w:right="3402" w:hanging="2676"/>
                            <w:rPr>
                              <w:rStyle w:val="CB-colofontekstenChar"/>
                              <w:lang w:val="nl-NL"/>
                            </w:rPr>
                          </w:pPr>
                          <w:r w:rsidRPr="004F09F7">
                            <w:tab/>
                            <w:t>aan</w:t>
                          </w:r>
                          <w:r w:rsidRPr="004F09F7">
                            <w:tab/>
                          </w:r>
                          <w:r w:rsidRPr="004F09F7">
                            <w:rPr>
                              <w:rStyle w:val="Colofonteksten2"/>
                              <w:lang w:val="nl-NL"/>
                            </w:rPr>
                            <w:fldChar w:fldCharType="begin"/>
                          </w:r>
                          <w:r w:rsidRPr="004F09F7">
                            <w:rPr>
                              <w:rStyle w:val="Colofonteksten2"/>
                              <w:lang w:val="nl-NL"/>
                            </w:rPr>
                            <w:instrText xml:space="preserve"> DOCPROPERTY  txtAan  \* MERGEFORMAT </w:instrText>
                          </w:r>
                          <w:r w:rsidRPr="004F09F7">
                            <w:rPr>
                              <w:rStyle w:val="Colofonteksten2"/>
                              <w:lang w:val="nl-NL"/>
                            </w:rPr>
                            <w:fldChar w:fldCharType="separate"/>
                          </w:r>
                          <w:r w:rsidR="00B16B59">
                            <w:rPr>
                              <w:rStyle w:val="Colofonteksten2"/>
                              <w:lang w:val="nl-NL"/>
                            </w:rPr>
                            <w:t>Kamercommissie Sociale Zaken en Werkgele</w:t>
                          </w:r>
                          <w:r w:rsidR="000D16C7">
                            <w:rPr>
                              <w:rStyle w:val="Colofonteksten2"/>
                              <w:lang w:val="nl-NL"/>
                            </w:rPr>
                            <w:t>ge</w:t>
                          </w:r>
                          <w:r w:rsidR="00B16B59">
                            <w:rPr>
                              <w:rStyle w:val="Colofonteksten2"/>
                              <w:lang w:val="nl-NL"/>
                            </w:rPr>
                            <w:t>nheid</w:t>
                          </w:r>
                          <w:r w:rsidRPr="004F09F7">
                            <w:rPr>
                              <w:rStyle w:val="Colofonteksten2"/>
                              <w:lang w:val="nl-NL"/>
                            </w:rPr>
                            <w:fldChar w:fldCharType="end"/>
                          </w:r>
                        </w:p>
                        <w:p w:rsidR="000B7F5E" w:rsidRPr="004F09F7" w:rsidRDefault="000B7F5E" w:rsidP="009D7625">
                          <w:pPr>
                            <w:pStyle w:val="CB-Colofontitels0"/>
                            <w:ind w:left="2676" w:rightChars="1701" w:right="3402" w:hanging="2676"/>
                          </w:pPr>
                          <w:r w:rsidRPr="004F09F7">
                            <w:tab/>
                            <w:t>cc</w:t>
                          </w:r>
                          <w:r w:rsidRPr="004F09F7">
                            <w:tab/>
                          </w:r>
                          <w:r w:rsidRPr="004F09F7">
                            <w:rPr>
                              <w:rStyle w:val="Colofonteksten2"/>
                              <w:lang w:val="nl-NL"/>
                            </w:rPr>
                            <w:fldChar w:fldCharType="begin"/>
                          </w:r>
                          <w:r w:rsidRPr="004F09F7">
                            <w:rPr>
                              <w:rStyle w:val="Colofonteksten2"/>
                              <w:lang w:val="nl-NL"/>
                            </w:rPr>
                            <w:instrText xml:space="preserve"> DOCPROPERTY  txtCc  \* MERGEFORMAT </w:instrText>
                          </w:r>
                          <w:r w:rsidRPr="004F09F7">
                            <w:rPr>
                              <w:rStyle w:val="Colofonteksten2"/>
                              <w:lang w:val="nl-NL"/>
                            </w:rPr>
                            <w:fldChar w:fldCharType="end"/>
                          </w:r>
                        </w:p>
                        <w:p w:rsidR="000B7F5E" w:rsidRPr="004F09F7" w:rsidRDefault="000B7F5E" w:rsidP="009D7625">
                          <w:pPr>
                            <w:pStyle w:val="CB-Colofontitels0"/>
                            <w:ind w:left="2676" w:rightChars="1701" w:right="3402" w:hanging="2676"/>
                          </w:pPr>
                          <w:r w:rsidRPr="004F09F7">
                            <w:tab/>
                            <w:t>van</w:t>
                          </w:r>
                          <w:r w:rsidRPr="004F09F7">
                            <w:tab/>
                          </w:r>
                          <w:r>
                            <w:rPr>
                              <w:rStyle w:val="Colofonteksten2"/>
                              <w:lang w:val="nl-NL"/>
                            </w:rPr>
                            <w:t>Centraal Bureau voor de Statistiek</w:t>
                          </w:r>
                        </w:p>
                        <w:p w:rsidR="000B7F5E" w:rsidRPr="004F09F7" w:rsidRDefault="000B7F5E" w:rsidP="005F343B">
                          <w:pPr>
                            <w:pStyle w:val="CB-Colofontitels0"/>
                            <w:rPr>
                              <w:rStyle w:val="Colofonteksten2"/>
                              <w:lang w:val="nl-NL"/>
                            </w:rPr>
                          </w:pPr>
                          <w:r w:rsidRPr="004F09F7">
                            <w:tab/>
                          </w:r>
                          <w:r w:rsidRPr="004F09F7">
                            <w:tab/>
                          </w:r>
                          <w:ins w:id="0" w:author="Bergen, D. A. van den" w:date="2016-08-31T14:31:00Z">
                            <w:r w:rsidR="007F7980" w:rsidRPr="004F09F7">
                              <w:rPr>
                                <w:rStyle w:val="Colofonteksten2"/>
                                <w:lang w:val="nl-NL"/>
                              </w:rPr>
                              <w:fldChar w:fldCharType="begin"/>
                            </w:r>
                            <w:r w:rsidR="007F7980" w:rsidRPr="004F09F7">
                              <w:rPr>
                                <w:rStyle w:val="Colofonteksten2"/>
                                <w:lang w:val="nl-NL"/>
                              </w:rPr>
                              <w:instrText xml:space="preserve"> IF </w:instrText>
                            </w:r>
                            <w:r w:rsidR="007F7980" w:rsidRPr="004F09F7">
                              <w:rPr>
                                <w:rStyle w:val="Colofonteksten2"/>
                                <w:lang w:val="nl-NL"/>
                              </w:rPr>
                              <w:fldChar w:fldCharType="begin"/>
                            </w:r>
                            <w:r w:rsidR="007F7980" w:rsidRPr="004F09F7">
                              <w:rPr>
                                <w:rStyle w:val="Colofonteksten2"/>
                                <w:lang w:val="nl-NL"/>
                              </w:rPr>
                              <w:instrText xml:space="preserve"> DOCPROPERTY  CBSAfdelingFunctie  </w:instrText>
                            </w:r>
                            <w:r w:rsidR="007F7980" w:rsidRPr="004F09F7">
                              <w:rPr>
                                <w:rStyle w:val="Colofonteksten2"/>
                                <w:lang w:val="nl-NL"/>
                              </w:rPr>
                              <w:fldChar w:fldCharType="end"/>
                            </w:r>
                            <w:r w:rsidR="007F7980" w:rsidRPr="004F09F7">
                              <w:rPr>
                                <w:rStyle w:val="Colofonteksten2"/>
                                <w:lang w:val="nl-NL"/>
                              </w:rPr>
                              <w:instrText xml:space="preserve"> = Afdeling  "</w:instrText>
                            </w:r>
                            <w:r w:rsidR="007F7980" w:rsidRPr="004F09F7">
                              <w:rPr>
                                <w:rStyle w:val="Colofonteksten2"/>
                                <w:lang w:val="nl-NL"/>
                              </w:rPr>
                              <w:fldChar w:fldCharType="begin"/>
                            </w:r>
                            <w:r w:rsidR="007F7980" w:rsidRPr="004F09F7">
                              <w:rPr>
                                <w:rStyle w:val="Colofonteksten2"/>
                                <w:lang w:val="nl-NL"/>
                              </w:rPr>
                              <w:instrText xml:space="preserve"> DOCPROPERTY  CBSafdeling  </w:instrText>
                            </w:r>
                            <w:r w:rsidR="007F7980" w:rsidRPr="004F09F7">
                              <w:rPr>
                                <w:rStyle w:val="Colofonteksten2"/>
                                <w:lang w:val="nl-NL"/>
                              </w:rPr>
                              <w:fldChar w:fldCharType="separate"/>
                            </w:r>
                            <w:r w:rsidR="007F7980">
                              <w:rPr>
                                <w:rStyle w:val="Colofonteksten2"/>
                                <w:lang w:val="nl-NL"/>
                              </w:rPr>
                              <w:instrText xml:space="preserve"> </w:instrText>
                            </w:r>
                            <w:r w:rsidR="007F7980" w:rsidRPr="004F09F7">
                              <w:rPr>
                                <w:rStyle w:val="Colofonteksten2"/>
                                <w:lang w:val="nl-NL"/>
                              </w:rPr>
                              <w:fldChar w:fldCharType="end"/>
                            </w:r>
                            <w:r w:rsidR="007F7980" w:rsidRPr="004F09F7">
                              <w:rPr>
                                <w:rStyle w:val="Colofonteksten2"/>
                                <w:lang w:val="nl-NL"/>
                              </w:rPr>
                              <w:instrText>" "</w:instrText>
                            </w:r>
                            <w:r w:rsidR="007F7980" w:rsidRPr="004F09F7">
                              <w:rPr>
                                <w:rStyle w:val="Colofonteksten2"/>
                                <w:lang w:val="nl-NL"/>
                              </w:rPr>
                              <w:fldChar w:fldCharType="begin"/>
                            </w:r>
                            <w:r w:rsidR="007F7980" w:rsidRPr="004F09F7">
                              <w:rPr>
                                <w:rStyle w:val="Colofonteksten2"/>
                                <w:lang w:val="nl-NL"/>
                              </w:rPr>
                              <w:instrText xml:space="preserve"> DOCPROPERTY  CBSfunctie  </w:instrText>
                            </w:r>
                            <w:r w:rsidR="007F7980" w:rsidRPr="004F09F7">
                              <w:rPr>
                                <w:rStyle w:val="Colofonteksten2"/>
                                <w:lang w:val="nl-NL"/>
                              </w:rPr>
                              <w:fldChar w:fldCharType="end"/>
                            </w:r>
                            <w:r w:rsidR="007F7980" w:rsidRPr="004F09F7">
                              <w:rPr>
                                <w:rStyle w:val="Colofonteksten2"/>
                                <w:lang w:val="nl-NL"/>
                              </w:rPr>
                              <w:instrText xml:space="preserve">"   </w:instrText>
                            </w:r>
                          </w:ins>
                          <w:r w:rsidR="001D3F70">
                            <w:rPr>
                              <w:rStyle w:val="Colofonteksten2"/>
                              <w:lang w:val="nl-NL"/>
                            </w:rPr>
                            <w:fldChar w:fldCharType="separate"/>
                          </w:r>
                          <w:ins w:id="1" w:author="Bergen, D. A. van den" w:date="2016-08-31T14:31:00Z">
                            <w:r w:rsidR="007F7980" w:rsidRPr="004F09F7">
                              <w:rPr>
                                <w:rStyle w:val="Colofonteksten2"/>
                                <w:lang w:val="nl-NL"/>
                              </w:rPr>
                              <w:fldChar w:fldCharType="end"/>
                            </w:r>
                          </w:ins>
                          <w:del w:id="2" w:author="Bergen, D. A. van den" w:date="2016-08-31T14:31:00Z">
                            <w:r w:rsidRPr="004F09F7">
                              <w:rPr>
                                <w:rStyle w:val="Colofonteksten2"/>
                                <w:lang w:val="nl-NL"/>
                              </w:rPr>
                              <w:fldChar w:fldCharType="begin"/>
                            </w:r>
                            <w:r w:rsidRPr="004F09F7">
                              <w:rPr>
                                <w:rStyle w:val="Colofonteksten2"/>
                                <w:lang w:val="nl-NL"/>
                              </w:rPr>
                              <w:delInstrText xml:space="preserve"> IF </w:delInstrText>
                            </w:r>
                            <w:r w:rsidRPr="004F09F7">
                              <w:rPr>
                                <w:rStyle w:val="Colofonteksten2"/>
                                <w:lang w:val="nl-NL"/>
                              </w:rPr>
                              <w:fldChar w:fldCharType="begin"/>
                            </w:r>
                            <w:r w:rsidRPr="004F09F7">
                              <w:rPr>
                                <w:rStyle w:val="Colofonteksten2"/>
                                <w:lang w:val="nl-NL"/>
                              </w:rPr>
                              <w:delInstrText xml:space="preserve"> DOCPROPERTY  CBSAfdelingFunctie  </w:delInstrText>
                            </w:r>
                            <w:r w:rsidRPr="004F09F7">
                              <w:rPr>
                                <w:rStyle w:val="Colofonteksten2"/>
                                <w:lang w:val="nl-NL"/>
                              </w:rPr>
                              <w:fldChar w:fldCharType="end"/>
                            </w:r>
                            <w:r w:rsidRPr="004F09F7">
                              <w:rPr>
                                <w:rStyle w:val="Colofonteksten2"/>
                                <w:lang w:val="nl-NL"/>
                              </w:rPr>
                              <w:delInstrText xml:space="preserve"> = Afdeling  "</w:delInstrText>
                            </w:r>
                            <w:r w:rsidRPr="004F09F7">
                              <w:rPr>
                                <w:rStyle w:val="Colofonteksten2"/>
                                <w:lang w:val="nl-NL"/>
                              </w:rPr>
                              <w:fldChar w:fldCharType="begin"/>
                            </w:r>
                            <w:r w:rsidRPr="004F09F7">
                              <w:rPr>
                                <w:rStyle w:val="Colofonteksten2"/>
                                <w:lang w:val="nl-NL"/>
                              </w:rPr>
                              <w:delInstrText xml:space="preserve"> DOCPROPERTY  CBSafdeling  </w:delInstrText>
                            </w:r>
                            <w:r w:rsidRPr="004F09F7">
                              <w:rPr>
                                <w:rStyle w:val="Colofonteksten2"/>
                                <w:lang w:val="nl-NL"/>
                              </w:rPr>
                              <w:fldChar w:fldCharType="separate"/>
                            </w:r>
                            <w:r>
                              <w:rPr>
                                <w:rStyle w:val="Colofonteksten2"/>
                                <w:lang w:val="nl-NL"/>
                              </w:rPr>
                              <w:delInstrText xml:space="preserve"> </w:delInstrText>
                            </w:r>
                            <w:r w:rsidRPr="004F09F7">
                              <w:rPr>
                                <w:rStyle w:val="Colofonteksten2"/>
                                <w:lang w:val="nl-NL"/>
                              </w:rPr>
                              <w:fldChar w:fldCharType="end"/>
                            </w:r>
                            <w:r w:rsidRPr="004F09F7">
                              <w:rPr>
                                <w:rStyle w:val="Colofonteksten2"/>
                                <w:lang w:val="nl-NL"/>
                              </w:rPr>
                              <w:delInstrText>" "</w:delInstrText>
                            </w:r>
                            <w:r w:rsidRPr="004F09F7">
                              <w:rPr>
                                <w:rStyle w:val="Colofonteksten2"/>
                                <w:lang w:val="nl-NL"/>
                              </w:rPr>
                              <w:fldChar w:fldCharType="begin"/>
                            </w:r>
                            <w:r w:rsidRPr="004F09F7">
                              <w:rPr>
                                <w:rStyle w:val="Colofonteksten2"/>
                                <w:lang w:val="nl-NL"/>
                              </w:rPr>
                              <w:delInstrText xml:space="preserve"> DOCPROPERTY  CBSfunctie  </w:delInstrText>
                            </w:r>
                            <w:r w:rsidRPr="004F09F7">
                              <w:rPr>
                                <w:rStyle w:val="Colofonteksten2"/>
                                <w:lang w:val="nl-NL"/>
                              </w:rPr>
                              <w:fldChar w:fldCharType="end"/>
                            </w:r>
                            <w:r w:rsidRPr="004F09F7">
                              <w:rPr>
                                <w:rStyle w:val="Colofonteksten2"/>
                                <w:lang w:val="nl-NL"/>
                              </w:rPr>
                              <w:delInstrText xml:space="preserve">"   </w:delInstrText>
                            </w:r>
                            <w:r w:rsidRPr="004F09F7">
                              <w:rPr>
                                <w:rStyle w:val="Colofonteksten2"/>
                                <w:lang w:val="nl-NL"/>
                              </w:rPr>
                              <w:fldChar w:fldCharType="end"/>
                            </w:r>
                          </w:del>
                        </w:p>
                        <w:p w:rsidR="000B7F5E" w:rsidRPr="004F09F7" w:rsidRDefault="000B7F5E" w:rsidP="005F343B">
                          <w:pPr>
                            <w:pStyle w:val="CB-Colofontitels0"/>
                          </w:pPr>
                          <w:r w:rsidRPr="004F09F7">
                            <w:tab/>
                          </w:r>
                        </w:p>
                        <w:p w:rsidR="000B7F5E" w:rsidRPr="004F09F7" w:rsidRDefault="000B7F5E" w:rsidP="005F343B">
                          <w:pPr>
                            <w:pStyle w:val="CB-Colofontitels0"/>
                          </w:pPr>
                          <w:r w:rsidRPr="004F09F7">
                            <w:tab/>
                            <w:t>onderwerp</w:t>
                          </w:r>
                          <w:r w:rsidRPr="004F09F7">
                            <w:tab/>
                          </w:r>
                          <w:r w:rsidRPr="004F09F7">
                            <w:rPr>
                              <w:rStyle w:val="Colofonteksten2"/>
                              <w:lang w:val="nl-NL"/>
                            </w:rPr>
                            <w:fldChar w:fldCharType="begin"/>
                          </w:r>
                          <w:r w:rsidRPr="004F09F7">
                            <w:rPr>
                              <w:rStyle w:val="Colofonteksten2"/>
                              <w:lang w:val="nl-NL"/>
                            </w:rPr>
                            <w:instrText xml:space="preserve"> DOCPROPERTY  txtBetreft  \* MERGEFORMAT </w:instrText>
                          </w:r>
                          <w:r w:rsidRPr="004F09F7">
                            <w:rPr>
                              <w:rStyle w:val="Colofonteksten2"/>
                              <w:lang w:val="nl-NL"/>
                            </w:rPr>
                            <w:fldChar w:fldCharType="separate"/>
                          </w:r>
                          <w:proofErr w:type="spellStart"/>
                          <w:r w:rsidR="00B16B59">
                            <w:rPr>
                              <w:rStyle w:val="Colofonteksten2"/>
                              <w:lang w:val="nl-NL"/>
                            </w:rPr>
                            <w:t>Position</w:t>
                          </w:r>
                          <w:proofErr w:type="spellEnd"/>
                          <w:r w:rsidR="00B16B59">
                            <w:rPr>
                              <w:rStyle w:val="Colofonteksten2"/>
                              <w:lang w:val="nl-NL"/>
                            </w:rPr>
                            <w:t xml:space="preserve"> paper arbeidsinkomensquote</w:t>
                          </w:r>
                          <w:r w:rsidRPr="004F09F7">
                            <w:rPr>
                              <w:rStyle w:val="Colofonteksten2"/>
                              <w:lang w:val="nl-NL"/>
                            </w:rPr>
                            <w:fldChar w:fldCharType="end"/>
                          </w:r>
                        </w:p>
                        <w:p w:rsidR="000B7F5E" w:rsidRPr="004F09F7" w:rsidRDefault="000B7F5E" w:rsidP="005F343B">
                          <w:pPr>
                            <w:pStyle w:val="CB-Colofontitels0"/>
                            <w:rPr>
                              <w:rStyle w:val="Colofonteksten2"/>
                              <w:lang w:val="nl-NL"/>
                            </w:rPr>
                          </w:pPr>
                          <w:r w:rsidRPr="004F09F7">
                            <w:tab/>
                          </w:r>
                          <w:r w:rsidRPr="004F09F7">
                            <w:tab/>
                          </w:r>
                          <w:r w:rsidRPr="004F09F7">
                            <w:rPr>
                              <w:rStyle w:val="Colofonteksten2"/>
                              <w:lang w:val="nl-NL"/>
                            </w:rPr>
                            <w:fldChar w:fldCharType="begin"/>
                          </w:r>
                          <w:r w:rsidRPr="004F09F7">
                            <w:rPr>
                              <w:rStyle w:val="Colofonteksten2"/>
                              <w:lang w:val="nl-NL"/>
                            </w:rPr>
                            <w:instrText xml:space="preserve"> DOCPROPERTY  txtDatum  \* MERGEFORMAT </w:instrText>
                          </w:r>
                          <w:r w:rsidRPr="004F09F7">
                            <w:rPr>
                              <w:rStyle w:val="Colofonteksten2"/>
                              <w:lang w:val="nl-NL"/>
                            </w:rPr>
                            <w:fldChar w:fldCharType="separate"/>
                          </w:r>
                          <w:r w:rsidR="002F6E61">
                            <w:rPr>
                              <w:rStyle w:val="Colofonteksten2"/>
                              <w:lang w:val="nl-NL"/>
                            </w:rPr>
                            <w:t>1 september</w:t>
                          </w:r>
                          <w:r w:rsidR="00B16B59">
                            <w:rPr>
                              <w:rStyle w:val="Colofonteksten2"/>
                              <w:lang w:val="nl-NL"/>
                            </w:rPr>
                            <w:t xml:space="preserve"> 2016</w:t>
                          </w:r>
                          <w:r w:rsidRPr="004F09F7">
                            <w:rPr>
                              <w:rStyle w:val="Colofonteksten2"/>
                              <w:lang w:val="nl-NL"/>
                            </w:rPr>
                            <w:fldChar w:fldCharType="end"/>
                          </w:r>
                        </w:p>
                        <w:p w:rsidR="000B7F5E" w:rsidRPr="004F09F7" w:rsidRDefault="000B7F5E" w:rsidP="005F343B">
                          <w:pPr>
                            <w:pStyle w:val="CB-Colofontitels0"/>
                          </w:pPr>
                          <w:r w:rsidRPr="004F09F7">
                            <w:tab/>
                          </w:r>
                        </w:p>
                        <w:p w:rsidR="000B7F5E" w:rsidRPr="004F09F7" w:rsidRDefault="000B7F5E" w:rsidP="005C147F">
                          <w:pPr>
                            <w:pStyle w:val="CB-Colofontitels0"/>
                            <w:ind w:left="2676" w:hanging="2676"/>
                          </w:pPr>
                          <w:r w:rsidRPr="004F09F7">
                            <w:tab/>
                          </w:r>
                          <w:r>
                            <w:fldChar w:fldCharType="begin"/>
                          </w:r>
                          <w:r>
                            <w:instrText xml:space="preserve"> DOCPROPERTY  txtLblRubriek1 </w:instrText>
                          </w:r>
                          <w:r>
                            <w:fldChar w:fldCharType="end"/>
                          </w:r>
                          <w:r w:rsidRPr="004F09F7">
                            <w:tab/>
                          </w:r>
                          <w:r w:rsidRPr="004F09F7">
                            <w:rPr>
                              <w:rStyle w:val="Colofonteksten2"/>
                              <w:lang w:val="nl-NL"/>
                            </w:rPr>
                            <w:fldChar w:fldCharType="begin"/>
                          </w:r>
                          <w:r w:rsidRPr="004F09F7">
                            <w:rPr>
                              <w:rStyle w:val="Colofonteksten2"/>
                              <w:lang w:val="nl-NL"/>
                            </w:rPr>
                            <w:instrText xml:space="preserve"> DOCPROPERTY  txtRubriek1  \* MERGEFORMAT </w:instrText>
                          </w:r>
                          <w:r w:rsidRPr="004F09F7">
                            <w:rPr>
                              <w:rStyle w:val="Colofonteksten2"/>
                              <w:lang w:val="nl-NL"/>
                            </w:rPr>
                            <w:fldChar w:fldCharType="end"/>
                          </w:r>
                        </w:p>
                        <w:p w:rsidR="000B7F5E" w:rsidRPr="004F09F7" w:rsidRDefault="000B7F5E" w:rsidP="005C147F">
                          <w:pPr>
                            <w:pStyle w:val="CB-Colofontitels0"/>
                            <w:ind w:left="2676" w:hanging="2676"/>
                          </w:pPr>
                          <w:r w:rsidRPr="004F09F7">
                            <w:tab/>
                          </w:r>
                          <w:r>
                            <w:fldChar w:fldCharType="begin"/>
                          </w:r>
                          <w:r>
                            <w:instrText xml:space="preserve"> DOCPROPERTY  txtLblRubriek2 </w:instrText>
                          </w:r>
                          <w:r>
                            <w:fldChar w:fldCharType="end"/>
                          </w:r>
                          <w:r w:rsidRPr="004F09F7">
                            <w:tab/>
                          </w:r>
                          <w:r w:rsidRPr="004F09F7">
                            <w:rPr>
                              <w:rStyle w:val="Colofonteksten2"/>
                              <w:lang w:val="nl-NL"/>
                            </w:rPr>
                            <w:fldChar w:fldCharType="begin"/>
                          </w:r>
                          <w:r w:rsidRPr="004F09F7">
                            <w:rPr>
                              <w:rStyle w:val="Colofonteksten2"/>
                              <w:lang w:val="nl-NL"/>
                            </w:rPr>
                            <w:instrText xml:space="preserve"> DOCPROPERTY  txtRubriek2  \* MERGEFORMAT </w:instrText>
                          </w:r>
                          <w:r w:rsidRPr="004F09F7">
                            <w:rPr>
                              <w:rStyle w:val="Colofonteksten2"/>
                              <w:lang w:val="nl-N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12" o:spid="_x0000_s1027" type="#_x0000_t202" style="position:absolute;margin-left:0;margin-top:127.8pt;width:524.65pt;height:168.3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" filled="f" stroked="f" strokeweight=".5pt">
              <v:textbox inset="0,0,0,0">
                <w:txbxContent>
                  <w:p w:rsidR="000B7F5E" w:rsidRPr="004F09F7" w:rsidRDefault="000B7F5E" w:rsidP="009D7625">
                    <w:pPr>
                      <w:pStyle w:val="CB-Colofontitels0"/>
                      <w:ind w:left="2676" w:rightChars="1701" w:right="3402" w:hanging="2676"/>
                      <w:rPr>
                        <w:rStyle w:val="CB-colofontekstenChar"/>
                        <w:lang w:val="nl-NL"/>
                      </w:rPr>
                    </w:pPr>
                    <w:r w:rsidRPr="004F09F7">
                      <w:tab/>
                      <w:t>aan</w:t>
                    </w:r>
                    <w:r w:rsidRPr="004F09F7">
                      <w:tab/>
                    </w:r>
                    <w:r w:rsidRPr="004F09F7">
                      <w:rPr>
                        <w:rStyle w:val="Colofonteksten2"/>
                        <w:lang w:val="nl-NL"/>
                      </w:rPr>
                      <w:fldChar w:fldCharType="begin"/>
                    </w:r>
                    <w:r w:rsidRPr="004F09F7">
                      <w:rPr>
                        <w:rStyle w:val="Colofonteksten2"/>
                        <w:lang w:val="nl-NL"/>
                      </w:rPr>
                      <w:instrText xml:space="preserve"> DOCPROPERTY  txtAan  \* MERGEFORMAT </w:instrText>
                    </w:r>
                    <w:r w:rsidRPr="004F09F7">
                      <w:rPr>
                        <w:rStyle w:val="Colofonteksten2"/>
                        <w:lang w:val="nl-NL"/>
                      </w:rPr>
                      <w:fldChar w:fldCharType="separate"/>
                    </w:r>
                    <w:r w:rsidR="00B16B59">
                      <w:rPr>
                        <w:rStyle w:val="Colofonteksten2"/>
                        <w:lang w:val="nl-NL"/>
                      </w:rPr>
                      <w:t>Kamercommissie Sociale Zaken en Werkgele</w:t>
                    </w:r>
                    <w:r w:rsidR="000D16C7">
                      <w:rPr>
                        <w:rStyle w:val="Colofonteksten2"/>
                        <w:lang w:val="nl-NL"/>
                      </w:rPr>
                      <w:t>ge</w:t>
                    </w:r>
                    <w:r w:rsidR="00B16B59">
                      <w:rPr>
                        <w:rStyle w:val="Colofonteksten2"/>
                        <w:lang w:val="nl-NL"/>
                      </w:rPr>
                      <w:t>nheid</w:t>
                    </w:r>
                    <w:r w:rsidRPr="004F09F7">
                      <w:rPr>
                        <w:rStyle w:val="Colofonteksten2"/>
                        <w:lang w:val="nl-NL"/>
                      </w:rPr>
                      <w:fldChar w:fldCharType="end"/>
                    </w:r>
                  </w:p>
                  <w:p w:rsidR="000B7F5E" w:rsidRPr="004F09F7" w:rsidRDefault="000B7F5E" w:rsidP="009D7625">
                    <w:pPr>
                      <w:pStyle w:val="CB-Colofontitels0"/>
                      <w:ind w:left="2676" w:rightChars="1701" w:right="3402" w:hanging="2676"/>
                    </w:pPr>
                    <w:r w:rsidRPr="004F09F7">
                      <w:tab/>
                      <w:t>cc</w:t>
                    </w:r>
                    <w:r w:rsidRPr="004F09F7">
                      <w:tab/>
                    </w:r>
                    <w:r w:rsidRPr="004F09F7">
                      <w:rPr>
                        <w:rStyle w:val="Colofonteksten2"/>
                        <w:lang w:val="nl-NL"/>
                      </w:rPr>
                      <w:fldChar w:fldCharType="begin"/>
                    </w:r>
                    <w:r w:rsidRPr="004F09F7">
                      <w:rPr>
                        <w:rStyle w:val="Colofonteksten2"/>
                        <w:lang w:val="nl-NL"/>
                      </w:rPr>
                      <w:instrText xml:space="preserve"> DOCPROPERTY  txtCc  \* MERGEFORMAT </w:instrText>
                    </w:r>
                    <w:r w:rsidRPr="004F09F7">
                      <w:rPr>
                        <w:rStyle w:val="Colofonteksten2"/>
                        <w:lang w:val="nl-NL"/>
                      </w:rPr>
                      <w:fldChar w:fldCharType="end"/>
                    </w:r>
                  </w:p>
                  <w:p w:rsidR="000B7F5E" w:rsidRPr="004F09F7" w:rsidRDefault="000B7F5E" w:rsidP="009D7625">
                    <w:pPr>
                      <w:pStyle w:val="CB-Colofontitels0"/>
                      <w:ind w:left="2676" w:rightChars="1701" w:right="3402" w:hanging="2676"/>
                    </w:pPr>
                    <w:r w:rsidRPr="004F09F7">
                      <w:tab/>
                      <w:t>van</w:t>
                    </w:r>
                    <w:r w:rsidRPr="004F09F7">
                      <w:tab/>
                    </w:r>
                    <w:r>
                      <w:rPr>
                        <w:rStyle w:val="Colofonteksten2"/>
                        <w:lang w:val="nl-NL"/>
                      </w:rPr>
                      <w:t>Centraal Bureau voor de Statistiek</w:t>
                    </w:r>
                  </w:p>
                  <w:p w:rsidR="000B7F5E" w:rsidRPr="004F09F7" w:rsidRDefault="000B7F5E" w:rsidP="005F343B">
                    <w:pPr>
                      <w:pStyle w:val="CB-Colofontitels0"/>
                      <w:rPr>
                        <w:rStyle w:val="Colofonteksten2"/>
                        <w:lang w:val="nl-NL"/>
                      </w:rPr>
                    </w:pPr>
                    <w:r w:rsidRPr="004F09F7">
                      <w:tab/>
                    </w:r>
                    <w:r w:rsidRPr="004F09F7">
                      <w:tab/>
                    </w:r>
                    <w:ins w:id="3" w:author="Bergen, D. A. van den" w:date="2016-08-31T14:31:00Z">
                      <w:r w:rsidR="007F7980" w:rsidRPr="004F09F7">
                        <w:rPr>
                          <w:rStyle w:val="Colofonteksten2"/>
                          <w:lang w:val="nl-NL"/>
                        </w:rPr>
                        <w:fldChar w:fldCharType="begin"/>
                      </w:r>
                      <w:r w:rsidR="007F7980" w:rsidRPr="004F09F7">
                        <w:rPr>
                          <w:rStyle w:val="Colofonteksten2"/>
                          <w:lang w:val="nl-NL"/>
                        </w:rPr>
                        <w:instrText xml:space="preserve"> IF </w:instrText>
                      </w:r>
                      <w:r w:rsidR="007F7980" w:rsidRPr="004F09F7">
                        <w:rPr>
                          <w:rStyle w:val="Colofonteksten2"/>
                          <w:lang w:val="nl-NL"/>
                        </w:rPr>
                        <w:fldChar w:fldCharType="begin"/>
                      </w:r>
                      <w:r w:rsidR="007F7980" w:rsidRPr="004F09F7">
                        <w:rPr>
                          <w:rStyle w:val="Colofonteksten2"/>
                          <w:lang w:val="nl-NL"/>
                        </w:rPr>
                        <w:instrText xml:space="preserve"> DOCPROPERTY  CBSAfdelingFunctie  </w:instrText>
                      </w:r>
                      <w:r w:rsidR="007F7980" w:rsidRPr="004F09F7">
                        <w:rPr>
                          <w:rStyle w:val="Colofonteksten2"/>
                          <w:lang w:val="nl-NL"/>
                        </w:rPr>
                        <w:fldChar w:fldCharType="end"/>
                      </w:r>
                      <w:r w:rsidR="007F7980" w:rsidRPr="004F09F7">
                        <w:rPr>
                          <w:rStyle w:val="Colofonteksten2"/>
                          <w:lang w:val="nl-NL"/>
                        </w:rPr>
                        <w:instrText xml:space="preserve"> = Afdeling  "</w:instrText>
                      </w:r>
                      <w:r w:rsidR="007F7980" w:rsidRPr="004F09F7">
                        <w:rPr>
                          <w:rStyle w:val="Colofonteksten2"/>
                          <w:lang w:val="nl-NL"/>
                        </w:rPr>
                        <w:fldChar w:fldCharType="begin"/>
                      </w:r>
                      <w:r w:rsidR="007F7980" w:rsidRPr="004F09F7">
                        <w:rPr>
                          <w:rStyle w:val="Colofonteksten2"/>
                          <w:lang w:val="nl-NL"/>
                        </w:rPr>
                        <w:instrText xml:space="preserve"> DOCPROPERTY  CBSafdeling  </w:instrText>
                      </w:r>
                      <w:r w:rsidR="007F7980" w:rsidRPr="004F09F7">
                        <w:rPr>
                          <w:rStyle w:val="Colofonteksten2"/>
                          <w:lang w:val="nl-NL"/>
                        </w:rPr>
                        <w:fldChar w:fldCharType="separate"/>
                      </w:r>
                      <w:r w:rsidR="007F7980">
                        <w:rPr>
                          <w:rStyle w:val="Colofonteksten2"/>
                          <w:lang w:val="nl-NL"/>
                        </w:rPr>
                        <w:instrText xml:space="preserve"> </w:instrText>
                      </w:r>
                      <w:r w:rsidR="007F7980" w:rsidRPr="004F09F7">
                        <w:rPr>
                          <w:rStyle w:val="Colofonteksten2"/>
                          <w:lang w:val="nl-NL"/>
                        </w:rPr>
                        <w:fldChar w:fldCharType="end"/>
                      </w:r>
                      <w:r w:rsidR="007F7980" w:rsidRPr="004F09F7">
                        <w:rPr>
                          <w:rStyle w:val="Colofonteksten2"/>
                          <w:lang w:val="nl-NL"/>
                        </w:rPr>
                        <w:instrText>" "</w:instrText>
                      </w:r>
                      <w:r w:rsidR="007F7980" w:rsidRPr="004F09F7">
                        <w:rPr>
                          <w:rStyle w:val="Colofonteksten2"/>
                          <w:lang w:val="nl-NL"/>
                        </w:rPr>
                        <w:fldChar w:fldCharType="begin"/>
                      </w:r>
                      <w:r w:rsidR="007F7980" w:rsidRPr="004F09F7">
                        <w:rPr>
                          <w:rStyle w:val="Colofonteksten2"/>
                          <w:lang w:val="nl-NL"/>
                        </w:rPr>
                        <w:instrText xml:space="preserve"> DOCPROPERTY  CBSfunctie  </w:instrText>
                      </w:r>
                      <w:r w:rsidR="007F7980" w:rsidRPr="004F09F7">
                        <w:rPr>
                          <w:rStyle w:val="Colofonteksten2"/>
                          <w:lang w:val="nl-NL"/>
                        </w:rPr>
                        <w:fldChar w:fldCharType="end"/>
                      </w:r>
                      <w:r w:rsidR="007F7980" w:rsidRPr="004F09F7">
                        <w:rPr>
                          <w:rStyle w:val="Colofonteksten2"/>
                          <w:lang w:val="nl-NL"/>
                        </w:rPr>
                        <w:instrText xml:space="preserve">"   </w:instrText>
                      </w:r>
                    </w:ins>
                    <w:r w:rsidR="001D3F70">
                      <w:rPr>
                        <w:rStyle w:val="Colofonteksten2"/>
                        <w:lang w:val="nl-NL"/>
                      </w:rPr>
                      <w:fldChar w:fldCharType="separate"/>
                    </w:r>
                    <w:ins w:id="4" w:author="Bergen, D. A. van den" w:date="2016-08-31T14:31:00Z">
                      <w:r w:rsidR="007F7980" w:rsidRPr="004F09F7">
                        <w:rPr>
                          <w:rStyle w:val="Colofonteksten2"/>
                          <w:lang w:val="nl-NL"/>
                        </w:rPr>
                        <w:fldChar w:fldCharType="end"/>
                      </w:r>
                    </w:ins>
                    <w:del w:id="5" w:author="Bergen, D. A. van den" w:date="2016-08-31T14:31:00Z">
                      <w:r w:rsidRPr="004F09F7">
                        <w:rPr>
                          <w:rStyle w:val="Colofonteksten2"/>
                          <w:lang w:val="nl-NL"/>
                        </w:rPr>
                        <w:fldChar w:fldCharType="begin"/>
                      </w:r>
                      <w:r w:rsidRPr="004F09F7">
                        <w:rPr>
                          <w:rStyle w:val="Colofonteksten2"/>
                          <w:lang w:val="nl-NL"/>
                        </w:rPr>
                        <w:delInstrText xml:space="preserve"> IF </w:delInstrText>
                      </w:r>
                      <w:r w:rsidRPr="004F09F7">
                        <w:rPr>
                          <w:rStyle w:val="Colofonteksten2"/>
                          <w:lang w:val="nl-NL"/>
                        </w:rPr>
                        <w:fldChar w:fldCharType="begin"/>
                      </w:r>
                      <w:r w:rsidRPr="004F09F7">
                        <w:rPr>
                          <w:rStyle w:val="Colofonteksten2"/>
                          <w:lang w:val="nl-NL"/>
                        </w:rPr>
                        <w:delInstrText xml:space="preserve"> DOCPROPERTY  CBSAfdelingFunctie  </w:delInstrText>
                      </w:r>
                      <w:r w:rsidRPr="004F09F7">
                        <w:rPr>
                          <w:rStyle w:val="Colofonteksten2"/>
                          <w:lang w:val="nl-NL"/>
                        </w:rPr>
                        <w:fldChar w:fldCharType="end"/>
                      </w:r>
                      <w:r w:rsidRPr="004F09F7">
                        <w:rPr>
                          <w:rStyle w:val="Colofonteksten2"/>
                          <w:lang w:val="nl-NL"/>
                        </w:rPr>
                        <w:delInstrText xml:space="preserve"> = Afdeling  "</w:delInstrText>
                      </w:r>
                      <w:r w:rsidRPr="004F09F7">
                        <w:rPr>
                          <w:rStyle w:val="Colofonteksten2"/>
                          <w:lang w:val="nl-NL"/>
                        </w:rPr>
                        <w:fldChar w:fldCharType="begin"/>
                      </w:r>
                      <w:r w:rsidRPr="004F09F7">
                        <w:rPr>
                          <w:rStyle w:val="Colofonteksten2"/>
                          <w:lang w:val="nl-NL"/>
                        </w:rPr>
                        <w:delInstrText xml:space="preserve"> DOCPROPERTY  CBSafdeling  </w:delInstrText>
                      </w:r>
                      <w:r w:rsidRPr="004F09F7">
                        <w:rPr>
                          <w:rStyle w:val="Colofonteksten2"/>
                          <w:lang w:val="nl-NL"/>
                        </w:rPr>
                        <w:fldChar w:fldCharType="separate"/>
                      </w:r>
                      <w:r>
                        <w:rPr>
                          <w:rStyle w:val="Colofonteksten2"/>
                          <w:lang w:val="nl-NL"/>
                        </w:rPr>
                        <w:delInstrText xml:space="preserve"> </w:delInstrText>
                      </w:r>
                      <w:r w:rsidRPr="004F09F7">
                        <w:rPr>
                          <w:rStyle w:val="Colofonteksten2"/>
                          <w:lang w:val="nl-NL"/>
                        </w:rPr>
                        <w:fldChar w:fldCharType="end"/>
                      </w:r>
                      <w:r w:rsidRPr="004F09F7">
                        <w:rPr>
                          <w:rStyle w:val="Colofonteksten2"/>
                          <w:lang w:val="nl-NL"/>
                        </w:rPr>
                        <w:delInstrText>" "</w:delInstrText>
                      </w:r>
                      <w:r w:rsidRPr="004F09F7">
                        <w:rPr>
                          <w:rStyle w:val="Colofonteksten2"/>
                          <w:lang w:val="nl-NL"/>
                        </w:rPr>
                        <w:fldChar w:fldCharType="begin"/>
                      </w:r>
                      <w:r w:rsidRPr="004F09F7">
                        <w:rPr>
                          <w:rStyle w:val="Colofonteksten2"/>
                          <w:lang w:val="nl-NL"/>
                        </w:rPr>
                        <w:delInstrText xml:space="preserve"> DOCPROPERTY  CBSfunctie  </w:delInstrText>
                      </w:r>
                      <w:r w:rsidRPr="004F09F7">
                        <w:rPr>
                          <w:rStyle w:val="Colofonteksten2"/>
                          <w:lang w:val="nl-NL"/>
                        </w:rPr>
                        <w:fldChar w:fldCharType="end"/>
                      </w:r>
                      <w:r w:rsidRPr="004F09F7">
                        <w:rPr>
                          <w:rStyle w:val="Colofonteksten2"/>
                          <w:lang w:val="nl-NL"/>
                        </w:rPr>
                        <w:delInstrText xml:space="preserve">"   </w:delInstrText>
                      </w:r>
                      <w:r w:rsidRPr="004F09F7">
                        <w:rPr>
                          <w:rStyle w:val="Colofonteksten2"/>
                          <w:lang w:val="nl-NL"/>
                        </w:rPr>
                        <w:fldChar w:fldCharType="end"/>
                      </w:r>
                    </w:del>
                  </w:p>
                  <w:p w:rsidR="000B7F5E" w:rsidRPr="004F09F7" w:rsidRDefault="000B7F5E" w:rsidP="005F343B">
                    <w:pPr>
                      <w:pStyle w:val="CB-Colofontitels0"/>
                    </w:pPr>
                    <w:r w:rsidRPr="004F09F7">
                      <w:tab/>
                    </w:r>
                  </w:p>
                  <w:p w:rsidR="000B7F5E" w:rsidRPr="004F09F7" w:rsidRDefault="000B7F5E" w:rsidP="005F343B">
                    <w:pPr>
                      <w:pStyle w:val="CB-Colofontitels0"/>
                    </w:pPr>
                    <w:r w:rsidRPr="004F09F7">
                      <w:tab/>
                      <w:t>onderwerp</w:t>
                    </w:r>
                    <w:r w:rsidRPr="004F09F7">
                      <w:tab/>
                    </w:r>
                    <w:r w:rsidRPr="004F09F7">
                      <w:rPr>
                        <w:rStyle w:val="Colofonteksten2"/>
                        <w:lang w:val="nl-NL"/>
                      </w:rPr>
                      <w:fldChar w:fldCharType="begin"/>
                    </w:r>
                    <w:r w:rsidRPr="004F09F7">
                      <w:rPr>
                        <w:rStyle w:val="Colofonteksten2"/>
                        <w:lang w:val="nl-NL"/>
                      </w:rPr>
                      <w:instrText xml:space="preserve"> DOCPROPERTY  txtBetreft  \* MERGEFORMAT </w:instrText>
                    </w:r>
                    <w:r w:rsidRPr="004F09F7">
                      <w:rPr>
                        <w:rStyle w:val="Colofonteksten2"/>
                        <w:lang w:val="nl-NL"/>
                      </w:rPr>
                      <w:fldChar w:fldCharType="separate"/>
                    </w:r>
                    <w:proofErr w:type="spellStart"/>
                    <w:r w:rsidR="00B16B59">
                      <w:rPr>
                        <w:rStyle w:val="Colofonteksten2"/>
                        <w:lang w:val="nl-NL"/>
                      </w:rPr>
                      <w:t>Position</w:t>
                    </w:r>
                    <w:proofErr w:type="spellEnd"/>
                    <w:r w:rsidR="00B16B59">
                      <w:rPr>
                        <w:rStyle w:val="Colofonteksten2"/>
                        <w:lang w:val="nl-NL"/>
                      </w:rPr>
                      <w:t xml:space="preserve"> paper arbeidsinkomensquote</w:t>
                    </w:r>
                    <w:r w:rsidRPr="004F09F7">
                      <w:rPr>
                        <w:rStyle w:val="Colofonteksten2"/>
                        <w:lang w:val="nl-NL"/>
                      </w:rPr>
                      <w:fldChar w:fldCharType="end"/>
                    </w:r>
                  </w:p>
                  <w:p w:rsidR="000B7F5E" w:rsidRPr="004F09F7" w:rsidRDefault="000B7F5E" w:rsidP="005F343B">
                    <w:pPr>
                      <w:pStyle w:val="CB-Colofontitels0"/>
                      <w:rPr>
                        <w:rStyle w:val="Colofonteksten2"/>
                        <w:lang w:val="nl-NL"/>
                      </w:rPr>
                    </w:pPr>
                    <w:r w:rsidRPr="004F09F7">
                      <w:tab/>
                    </w:r>
                    <w:r w:rsidRPr="004F09F7">
                      <w:tab/>
                    </w:r>
                    <w:r w:rsidRPr="004F09F7">
                      <w:rPr>
                        <w:rStyle w:val="Colofonteksten2"/>
                        <w:lang w:val="nl-NL"/>
                      </w:rPr>
                      <w:fldChar w:fldCharType="begin"/>
                    </w:r>
                    <w:r w:rsidRPr="004F09F7">
                      <w:rPr>
                        <w:rStyle w:val="Colofonteksten2"/>
                        <w:lang w:val="nl-NL"/>
                      </w:rPr>
                      <w:instrText xml:space="preserve"> DOCPROPERTY  txtDatum  \* MERGEFORMAT </w:instrText>
                    </w:r>
                    <w:r w:rsidRPr="004F09F7">
                      <w:rPr>
                        <w:rStyle w:val="Colofonteksten2"/>
                        <w:lang w:val="nl-NL"/>
                      </w:rPr>
                      <w:fldChar w:fldCharType="separate"/>
                    </w:r>
                    <w:r w:rsidR="002F6E61">
                      <w:rPr>
                        <w:rStyle w:val="Colofonteksten2"/>
                        <w:lang w:val="nl-NL"/>
                      </w:rPr>
                      <w:t>1 september</w:t>
                    </w:r>
                    <w:r w:rsidR="00B16B59">
                      <w:rPr>
                        <w:rStyle w:val="Colofonteksten2"/>
                        <w:lang w:val="nl-NL"/>
                      </w:rPr>
                      <w:t xml:space="preserve"> 2016</w:t>
                    </w:r>
                    <w:r w:rsidRPr="004F09F7">
                      <w:rPr>
                        <w:rStyle w:val="Colofonteksten2"/>
                        <w:lang w:val="nl-NL"/>
                      </w:rPr>
                      <w:fldChar w:fldCharType="end"/>
                    </w:r>
                  </w:p>
                  <w:p w:rsidR="000B7F5E" w:rsidRPr="004F09F7" w:rsidRDefault="000B7F5E" w:rsidP="005F343B">
                    <w:pPr>
                      <w:pStyle w:val="CB-Colofontitels0"/>
                    </w:pPr>
                    <w:r w:rsidRPr="004F09F7">
                      <w:tab/>
                    </w:r>
                  </w:p>
                  <w:p w:rsidR="000B7F5E" w:rsidRPr="004F09F7" w:rsidRDefault="000B7F5E" w:rsidP="005C147F">
                    <w:pPr>
                      <w:pStyle w:val="CB-Colofontitels0"/>
                      <w:ind w:left="2676" w:hanging="2676"/>
                    </w:pPr>
                    <w:r w:rsidRPr="004F09F7">
                      <w:tab/>
                    </w:r>
                    <w:r>
                      <w:fldChar w:fldCharType="begin"/>
                    </w:r>
                    <w:r>
                      <w:instrText xml:space="preserve"> DOCPROPERTY  txtLblRubriek1 </w:instrText>
                    </w:r>
                    <w:r>
                      <w:fldChar w:fldCharType="end"/>
                    </w:r>
                    <w:r w:rsidRPr="004F09F7">
                      <w:tab/>
                    </w:r>
                    <w:r w:rsidRPr="004F09F7">
                      <w:rPr>
                        <w:rStyle w:val="Colofonteksten2"/>
                        <w:lang w:val="nl-NL"/>
                      </w:rPr>
                      <w:fldChar w:fldCharType="begin"/>
                    </w:r>
                    <w:r w:rsidRPr="004F09F7">
                      <w:rPr>
                        <w:rStyle w:val="Colofonteksten2"/>
                        <w:lang w:val="nl-NL"/>
                      </w:rPr>
                      <w:instrText xml:space="preserve"> DOCPROPERTY  txtRubriek1  \* MERGEFORMAT </w:instrText>
                    </w:r>
                    <w:r w:rsidRPr="004F09F7">
                      <w:rPr>
                        <w:rStyle w:val="Colofonteksten2"/>
                        <w:lang w:val="nl-NL"/>
                      </w:rPr>
                      <w:fldChar w:fldCharType="end"/>
                    </w:r>
                  </w:p>
                  <w:p w:rsidR="000B7F5E" w:rsidRPr="004F09F7" w:rsidRDefault="000B7F5E" w:rsidP="005C147F">
                    <w:pPr>
                      <w:pStyle w:val="CB-Colofontitels0"/>
                      <w:ind w:left="2676" w:hanging="2676"/>
                    </w:pPr>
                    <w:r w:rsidRPr="004F09F7">
                      <w:tab/>
                    </w:r>
                    <w:r>
                      <w:fldChar w:fldCharType="begin"/>
                    </w:r>
                    <w:r>
                      <w:instrText xml:space="preserve"> DOCPROPERTY  txtLblRubriek2 </w:instrText>
                    </w:r>
                    <w:r>
                      <w:fldChar w:fldCharType="end"/>
                    </w:r>
                    <w:r w:rsidRPr="004F09F7">
                      <w:tab/>
                    </w:r>
                    <w:r w:rsidRPr="004F09F7">
                      <w:rPr>
                        <w:rStyle w:val="Colofonteksten2"/>
                        <w:lang w:val="nl-NL"/>
                      </w:rPr>
                      <w:fldChar w:fldCharType="begin"/>
                    </w:r>
                    <w:r w:rsidRPr="004F09F7">
                      <w:rPr>
                        <w:rStyle w:val="Colofonteksten2"/>
                        <w:lang w:val="nl-NL"/>
                      </w:rPr>
                      <w:instrText xml:space="preserve"> DOCPROPERTY  txtRubriek2  \* MERGEFORMAT </w:instrText>
                    </w:r>
                    <w:r w:rsidRPr="004F09F7">
                      <w:rPr>
                        <w:rStyle w:val="Colofonteksten2"/>
                        <w:lang w:val="nl-NL"/>
                      </w:rPr>
                      <w:fldChar w:fldCharType="end"/>
                    </w:r>
                  </w:p>
                </w:txbxContent>
              </v:textbox>
              <w10:wrap type="tight"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6640D6"/>
    <w:lvl w:ilvl="0">
      <w:start w:val="1"/>
      <w:numFmt w:val="decimal"/>
      <w:lvlText w:val="%1."/>
      <w:lvlJc w:val="left"/>
      <w:pPr>
        <w:tabs>
          <w:tab w:val="num" w:pos="1492"/>
        </w:tabs>
        <w:ind w:left="1492" w:hanging="360"/>
      </w:pPr>
    </w:lvl>
  </w:abstractNum>
  <w:abstractNum w:abstractNumId="1">
    <w:nsid w:val="FFFFFF7D"/>
    <w:multiLevelType w:val="singleLevel"/>
    <w:tmpl w:val="BA0C167A"/>
    <w:lvl w:ilvl="0">
      <w:start w:val="1"/>
      <w:numFmt w:val="decimal"/>
      <w:lvlText w:val="%1."/>
      <w:lvlJc w:val="left"/>
      <w:pPr>
        <w:tabs>
          <w:tab w:val="num" w:pos="1209"/>
        </w:tabs>
        <w:ind w:left="1209" w:hanging="360"/>
      </w:pPr>
    </w:lvl>
  </w:abstractNum>
  <w:abstractNum w:abstractNumId="2">
    <w:nsid w:val="FFFFFF7E"/>
    <w:multiLevelType w:val="singleLevel"/>
    <w:tmpl w:val="4B324A74"/>
    <w:lvl w:ilvl="0">
      <w:start w:val="1"/>
      <w:numFmt w:val="decimal"/>
      <w:lvlText w:val="%1."/>
      <w:lvlJc w:val="left"/>
      <w:pPr>
        <w:tabs>
          <w:tab w:val="num" w:pos="926"/>
        </w:tabs>
        <w:ind w:left="926" w:hanging="360"/>
      </w:pPr>
    </w:lvl>
  </w:abstractNum>
  <w:abstractNum w:abstractNumId="3">
    <w:nsid w:val="FFFFFF7F"/>
    <w:multiLevelType w:val="singleLevel"/>
    <w:tmpl w:val="AB9C21CE"/>
    <w:lvl w:ilvl="0">
      <w:start w:val="1"/>
      <w:numFmt w:val="decimal"/>
      <w:lvlText w:val="%1."/>
      <w:lvlJc w:val="left"/>
      <w:pPr>
        <w:tabs>
          <w:tab w:val="num" w:pos="643"/>
        </w:tabs>
        <w:ind w:left="643" w:hanging="360"/>
      </w:pPr>
    </w:lvl>
  </w:abstractNum>
  <w:abstractNum w:abstractNumId="4">
    <w:nsid w:val="FFFFFF80"/>
    <w:multiLevelType w:val="singleLevel"/>
    <w:tmpl w:val="F08CCA3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45ED2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C70BE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812A80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0A6CA7C"/>
    <w:lvl w:ilvl="0">
      <w:start w:val="1"/>
      <w:numFmt w:val="decimal"/>
      <w:lvlText w:val="%1."/>
      <w:lvlJc w:val="left"/>
      <w:pPr>
        <w:tabs>
          <w:tab w:val="num" w:pos="360"/>
        </w:tabs>
        <w:ind w:left="360" w:hanging="360"/>
      </w:pPr>
    </w:lvl>
  </w:abstractNum>
  <w:abstractNum w:abstractNumId="9">
    <w:nsid w:val="FFFFFF89"/>
    <w:multiLevelType w:val="singleLevel"/>
    <w:tmpl w:val="A4921F1C"/>
    <w:lvl w:ilvl="0">
      <w:start w:val="1"/>
      <w:numFmt w:val="bullet"/>
      <w:lvlText w:val=""/>
      <w:lvlJc w:val="left"/>
      <w:pPr>
        <w:tabs>
          <w:tab w:val="num" w:pos="360"/>
        </w:tabs>
        <w:ind w:left="360" w:hanging="360"/>
      </w:pPr>
      <w:rPr>
        <w:rFonts w:ascii="Symbol" w:hAnsi="Symbol" w:hint="default"/>
      </w:rPr>
    </w:lvl>
  </w:abstractNum>
  <w:abstractNum w:abstractNumId="10">
    <w:nsid w:val="010F5E10"/>
    <w:multiLevelType w:val="hybridMultilevel"/>
    <w:tmpl w:val="4992E3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39A30E0"/>
    <w:multiLevelType w:val="hybridMultilevel"/>
    <w:tmpl w:val="23F858BC"/>
    <w:lvl w:ilvl="0" w:tplc="856271DC">
      <w:start w:val="1"/>
      <w:numFmt w:val="decimal"/>
      <w:pStyle w:val="07Opsommingnumm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1BFC3884"/>
    <w:multiLevelType w:val="hybridMultilevel"/>
    <w:tmpl w:val="20944F04"/>
    <w:lvl w:ilvl="0" w:tplc="04130001">
      <w:start w:val="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E193C13"/>
    <w:multiLevelType w:val="multilevel"/>
    <w:tmpl w:val="A5D8EDA4"/>
    <w:lvl w:ilvl="0">
      <w:start w:val="1"/>
      <w:numFmt w:val="bullet"/>
      <w:lvlText w:val=""/>
      <w:lvlJc w:val="left"/>
      <w:pPr>
        <w:ind w:left="567" w:hanging="567"/>
      </w:pPr>
      <w:rPr>
        <w:rFonts w:ascii="Symbol" w:hAnsi="Symbol" w:hint="default"/>
      </w:rPr>
    </w:lvl>
    <w:lvl w:ilvl="1">
      <w:start w:val="1"/>
      <w:numFmt w:val="bullet"/>
      <w:lvlText w:val="o"/>
      <w:lvlJc w:val="left"/>
      <w:pPr>
        <w:ind w:left="1134" w:hanging="567"/>
      </w:pPr>
      <w:rPr>
        <w:rFonts w:ascii="Courier New" w:hAnsi="Courier New" w:cs="Courier New" w:hint="default"/>
      </w:rPr>
    </w:lvl>
    <w:lvl w:ilvl="2">
      <w:start w:val="1"/>
      <w:numFmt w:val="bullet"/>
      <w:lvlText w:val=""/>
      <w:lvlJc w:val="left"/>
      <w:pPr>
        <w:ind w:left="1701" w:hanging="567"/>
      </w:pPr>
      <w:rPr>
        <w:rFonts w:ascii="Wingdings" w:hAnsi="Wingdings" w:hint="default"/>
      </w:rPr>
    </w:lvl>
    <w:lvl w:ilvl="3">
      <w:start w:val="1"/>
      <w:numFmt w:val="bullet"/>
      <w:lvlText w:val=""/>
      <w:lvlJc w:val="left"/>
      <w:pPr>
        <w:ind w:left="2268" w:hanging="567"/>
      </w:pPr>
      <w:rPr>
        <w:rFonts w:ascii="Symbol" w:hAnsi="Symbol" w:hint="default"/>
      </w:rPr>
    </w:lvl>
    <w:lvl w:ilvl="4">
      <w:start w:val="1"/>
      <w:numFmt w:val="bullet"/>
      <w:lvlText w:val="o"/>
      <w:lvlJc w:val="left"/>
      <w:pPr>
        <w:ind w:left="2835" w:hanging="567"/>
      </w:pPr>
      <w:rPr>
        <w:rFonts w:ascii="Courier New" w:hAnsi="Courier New" w:cs="Courier New" w:hint="default"/>
      </w:rPr>
    </w:lvl>
    <w:lvl w:ilvl="5">
      <w:start w:val="1"/>
      <w:numFmt w:val="bullet"/>
      <w:lvlText w:val=""/>
      <w:lvlJc w:val="left"/>
      <w:pPr>
        <w:ind w:left="3402" w:hanging="567"/>
      </w:pPr>
      <w:rPr>
        <w:rFonts w:ascii="Wingdings" w:hAnsi="Wingdings" w:hint="default"/>
      </w:rPr>
    </w:lvl>
    <w:lvl w:ilvl="6">
      <w:start w:val="1"/>
      <w:numFmt w:val="bullet"/>
      <w:lvlText w:val=""/>
      <w:lvlJc w:val="left"/>
      <w:pPr>
        <w:ind w:left="3969" w:hanging="567"/>
      </w:pPr>
      <w:rPr>
        <w:rFonts w:ascii="Symbol" w:hAnsi="Symbol" w:hint="default"/>
      </w:rPr>
    </w:lvl>
    <w:lvl w:ilvl="7">
      <w:start w:val="1"/>
      <w:numFmt w:val="bullet"/>
      <w:lvlText w:val="o"/>
      <w:lvlJc w:val="left"/>
      <w:pPr>
        <w:ind w:left="4536" w:hanging="567"/>
      </w:pPr>
      <w:rPr>
        <w:rFonts w:ascii="Courier New" w:hAnsi="Courier New" w:cs="Courier New" w:hint="default"/>
      </w:rPr>
    </w:lvl>
    <w:lvl w:ilvl="8">
      <w:start w:val="1"/>
      <w:numFmt w:val="bullet"/>
      <w:lvlText w:val=""/>
      <w:lvlJc w:val="left"/>
      <w:pPr>
        <w:ind w:left="5103" w:hanging="567"/>
      </w:pPr>
      <w:rPr>
        <w:rFonts w:ascii="Wingdings" w:hAnsi="Wingdings" w:hint="default"/>
      </w:rPr>
    </w:lvl>
  </w:abstractNum>
  <w:abstractNum w:abstractNumId="14">
    <w:nsid w:val="2F9A60B0"/>
    <w:multiLevelType w:val="multilevel"/>
    <w:tmpl w:val="2CE84026"/>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40F66CE"/>
    <w:multiLevelType w:val="multilevel"/>
    <w:tmpl w:val="E9643E80"/>
    <w:numStyleLink w:val="StijlMetopsommingstekensSymbolsymboolLinks063cmVerk"/>
  </w:abstractNum>
  <w:abstractNum w:abstractNumId="16">
    <w:nsid w:val="342244F5"/>
    <w:multiLevelType w:val="hybridMultilevel"/>
    <w:tmpl w:val="580E931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A7F52DF"/>
    <w:multiLevelType w:val="multilevel"/>
    <w:tmpl w:val="0413001F"/>
    <w:name w:val="CB-hoofdstuknummering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1D730AF"/>
    <w:multiLevelType w:val="multilevel"/>
    <w:tmpl w:val="E9643E80"/>
    <w:name w:val="Foliero standaard"/>
    <w:styleLink w:val="StijlMetopsommingstekensSymbolsymboolLinks063cmVerk"/>
    <w:lvl w:ilvl="0">
      <w:start w:val="1"/>
      <w:numFmt w:val="bullet"/>
      <w:lvlText w:val=""/>
      <w:lvlJc w:val="left"/>
      <w:pPr>
        <w:ind w:left="567" w:hanging="567"/>
      </w:pPr>
      <w:rPr>
        <w:rFonts w:ascii="Symbol" w:hAnsi="Symbol" w:hint="default"/>
      </w:rPr>
    </w:lvl>
    <w:lvl w:ilvl="1">
      <w:start w:val="1"/>
      <w:numFmt w:val="bullet"/>
      <w:lvlText w:val="o"/>
      <w:lvlJc w:val="left"/>
      <w:pPr>
        <w:ind w:left="1134" w:hanging="567"/>
      </w:pPr>
      <w:rPr>
        <w:rFonts w:ascii="Courier New" w:hAnsi="Courier New" w:cs="Courier New" w:hint="default"/>
      </w:rPr>
    </w:lvl>
    <w:lvl w:ilvl="2">
      <w:start w:val="1"/>
      <w:numFmt w:val="bullet"/>
      <w:lvlText w:val=""/>
      <w:lvlJc w:val="left"/>
      <w:pPr>
        <w:ind w:left="1701" w:hanging="567"/>
      </w:pPr>
      <w:rPr>
        <w:rFonts w:ascii="Wingdings" w:hAnsi="Wingdings" w:hint="default"/>
      </w:rPr>
    </w:lvl>
    <w:lvl w:ilvl="3">
      <w:start w:val="1"/>
      <w:numFmt w:val="bullet"/>
      <w:lvlText w:val=""/>
      <w:lvlJc w:val="left"/>
      <w:pPr>
        <w:ind w:left="2268" w:hanging="567"/>
      </w:pPr>
      <w:rPr>
        <w:rFonts w:ascii="Symbol" w:hAnsi="Symbol" w:hint="default"/>
      </w:rPr>
    </w:lvl>
    <w:lvl w:ilvl="4">
      <w:start w:val="1"/>
      <w:numFmt w:val="bullet"/>
      <w:lvlText w:val="o"/>
      <w:lvlJc w:val="left"/>
      <w:pPr>
        <w:ind w:left="2835" w:hanging="567"/>
      </w:pPr>
      <w:rPr>
        <w:rFonts w:ascii="Courier New" w:hAnsi="Courier New" w:cs="Courier New" w:hint="default"/>
      </w:rPr>
    </w:lvl>
    <w:lvl w:ilvl="5">
      <w:start w:val="1"/>
      <w:numFmt w:val="bullet"/>
      <w:lvlText w:val=""/>
      <w:lvlJc w:val="left"/>
      <w:pPr>
        <w:ind w:left="3402" w:hanging="567"/>
      </w:pPr>
      <w:rPr>
        <w:rFonts w:ascii="Wingdings" w:hAnsi="Wingdings" w:hint="default"/>
      </w:rPr>
    </w:lvl>
    <w:lvl w:ilvl="6">
      <w:start w:val="1"/>
      <w:numFmt w:val="bullet"/>
      <w:lvlText w:val=""/>
      <w:lvlJc w:val="left"/>
      <w:pPr>
        <w:ind w:left="3969" w:hanging="567"/>
      </w:pPr>
      <w:rPr>
        <w:rFonts w:ascii="Symbol" w:hAnsi="Symbol" w:hint="default"/>
      </w:rPr>
    </w:lvl>
    <w:lvl w:ilvl="7">
      <w:start w:val="1"/>
      <w:numFmt w:val="bullet"/>
      <w:lvlText w:val="o"/>
      <w:lvlJc w:val="left"/>
      <w:pPr>
        <w:ind w:left="4536" w:hanging="567"/>
      </w:pPr>
      <w:rPr>
        <w:rFonts w:ascii="Courier New" w:hAnsi="Courier New" w:cs="Courier New" w:hint="default"/>
      </w:rPr>
    </w:lvl>
    <w:lvl w:ilvl="8">
      <w:start w:val="1"/>
      <w:numFmt w:val="bullet"/>
      <w:lvlText w:val=""/>
      <w:lvlJc w:val="left"/>
      <w:pPr>
        <w:ind w:left="5103" w:hanging="567"/>
      </w:pPr>
      <w:rPr>
        <w:rFonts w:ascii="Wingdings" w:hAnsi="Wingdings" w:hint="default"/>
      </w:rPr>
    </w:lvl>
  </w:abstractNum>
  <w:abstractNum w:abstractNumId="19">
    <w:nsid w:val="68E613C7"/>
    <w:multiLevelType w:val="hybridMultilevel"/>
    <w:tmpl w:val="BBECDA4A"/>
    <w:lvl w:ilvl="0" w:tplc="0520F39C">
      <w:start w:val="1"/>
      <w:numFmt w:val="bullet"/>
      <w:pStyle w:val="06Opsommingstreep"/>
      <w:lvlText w:val="–"/>
      <w:lvlJc w:val="left"/>
      <w:pPr>
        <w:ind w:left="720" w:hanging="360"/>
      </w:pPr>
      <w:rPr>
        <w:rFonts w:ascii="Corbel" w:eastAsia="Times New Roman" w:hAnsi="Corbel" w:cs="Corbe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6C96774F"/>
    <w:multiLevelType w:val="multilevel"/>
    <w:tmpl w:val="403A7392"/>
    <w:name w:val="CB-hoofdstuknummering"/>
    <w:lvl w:ilvl="0">
      <w:start w:val="1"/>
      <w:numFmt w:val="decimal"/>
      <w:pStyle w:val="02Kop1"/>
      <w:lvlText w:val="%1."/>
      <w:lvlJc w:val="left"/>
      <w:pPr>
        <w:ind w:left="0" w:hanging="567"/>
      </w:pPr>
      <w:rPr>
        <w:rFonts w:hint="default"/>
      </w:rPr>
    </w:lvl>
    <w:lvl w:ilvl="1">
      <w:start w:val="2"/>
      <w:numFmt w:val="decimal"/>
      <w:pStyle w:val="03Kop2"/>
      <w:isLgl/>
      <w:lvlText w:val="%1.%2"/>
      <w:lvlJc w:val="left"/>
      <w:pPr>
        <w:ind w:left="0" w:hanging="567"/>
      </w:pPr>
      <w:rPr>
        <w:rFonts w:hint="default"/>
      </w:rPr>
    </w:lvl>
    <w:lvl w:ilvl="2">
      <w:start w:val="1"/>
      <w:numFmt w:val="decimal"/>
      <w:pStyle w:val="04Kop3"/>
      <w:isLgl/>
      <w:lvlText w:val="%1.%2.%3"/>
      <w:lvlJc w:val="left"/>
      <w:pPr>
        <w:ind w:left="567" w:hanging="567"/>
      </w:pPr>
      <w:rPr>
        <w:rFonts w:hint="default"/>
      </w:rPr>
    </w:lvl>
    <w:lvl w:ilvl="3">
      <w:start w:val="1"/>
      <w:numFmt w:val="decimal"/>
      <w:isLgl/>
      <w:lvlText w:val="%1.%2.%3.%4"/>
      <w:lvlJc w:val="left"/>
      <w:pPr>
        <w:ind w:left="0" w:hanging="567"/>
      </w:pPr>
      <w:rPr>
        <w:rFonts w:hint="default"/>
      </w:rPr>
    </w:lvl>
    <w:lvl w:ilvl="4">
      <w:start w:val="1"/>
      <w:numFmt w:val="decimal"/>
      <w:isLgl/>
      <w:lvlText w:val="%1.%2.%3.%4.%5"/>
      <w:lvlJc w:val="left"/>
      <w:pPr>
        <w:ind w:left="0" w:hanging="567"/>
      </w:pPr>
      <w:rPr>
        <w:rFonts w:hint="default"/>
      </w:rPr>
    </w:lvl>
    <w:lvl w:ilvl="5">
      <w:start w:val="1"/>
      <w:numFmt w:val="decimal"/>
      <w:isLgl/>
      <w:lvlText w:val="%1.%2.%3.%4.%5.%6"/>
      <w:lvlJc w:val="left"/>
      <w:pPr>
        <w:ind w:left="0" w:hanging="567"/>
      </w:pPr>
      <w:rPr>
        <w:rFonts w:hint="default"/>
      </w:rPr>
    </w:lvl>
    <w:lvl w:ilvl="6">
      <w:start w:val="1"/>
      <w:numFmt w:val="decimal"/>
      <w:isLgl/>
      <w:lvlText w:val="%1.%2.%3.%4.%5.%6.%7"/>
      <w:lvlJc w:val="left"/>
      <w:pPr>
        <w:ind w:left="0" w:hanging="567"/>
      </w:pPr>
      <w:rPr>
        <w:rFonts w:hint="default"/>
      </w:rPr>
    </w:lvl>
    <w:lvl w:ilvl="7">
      <w:start w:val="1"/>
      <w:numFmt w:val="decimal"/>
      <w:isLgl/>
      <w:lvlText w:val="%1.%2.%3.%4.%5.%6.%7.%8"/>
      <w:lvlJc w:val="left"/>
      <w:pPr>
        <w:ind w:left="0" w:hanging="567"/>
      </w:pPr>
      <w:rPr>
        <w:rFonts w:hint="default"/>
      </w:rPr>
    </w:lvl>
    <w:lvl w:ilvl="8">
      <w:start w:val="1"/>
      <w:numFmt w:val="decimal"/>
      <w:isLgl/>
      <w:lvlText w:val="%1.%2.%3.%4.%5.%6.%7.%8.%9"/>
      <w:lvlJc w:val="left"/>
      <w:pPr>
        <w:ind w:left="0" w:hanging="567"/>
      </w:pPr>
      <w:rPr>
        <w:rFonts w:hint="default"/>
      </w:rPr>
    </w:lvl>
  </w:abstractNum>
  <w:abstractNum w:abstractNumId="21">
    <w:nsid w:val="75260A3A"/>
    <w:multiLevelType w:val="hybridMultilevel"/>
    <w:tmpl w:val="717C3496"/>
    <w:lvl w:ilvl="0" w:tplc="E71E288A">
      <w:start w:val="1"/>
      <w:numFmt w:val="bullet"/>
      <w:pStyle w:val="Lijstalinea"/>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3"/>
  </w:num>
  <w:num w:numId="4">
    <w:abstractNumId w:val="12"/>
  </w:num>
  <w:num w:numId="5">
    <w:abstractNumId w:val="18"/>
  </w:num>
  <w:num w:numId="6">
    <w:abstractNumId w:val="15"/>
  </w:num>
  <w:num w:numId="7">
    <w:abstractNumId w:val="21"/>
  </w:num>
  <w:num w:numId="8">
    <w:abstractNumId w:val="20"/>
  </w:num>
  <w:num w:numId="9">
    <w:abstractNumId w:val="19"/>
  </w:num>
  <w:num w:numId="10">
    <w:abstractNumId w:val="17"/>
  </w:num>
  <w:num w:numId="11">
    <w:abstractNumId w:val="1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3D8"/>
    <w:rsid w:val="0000473C"/>
    <w:rsid w:val="000062FF"/>
    <w:rsid w:val="00010E09"/>
    <w:rsid w:val="00020722"/>
    <w:rsid w:val="00020E8D"/>
    <w:rsid w:val="000342DF"/>
    <w:rsid w:val="00044CF0"/>
    <w:rsid w:val="0004717D"/>
    <w:rsid w:val="000539E6"/>
    <w:rsid w:val="000606E0"/>
    <w:rsid w:val="00074515"/>
    <w:rsid w:val="000835C7"/>
    <w:rsid w:val="0009624C"/>
    <w:rsid w:val="000A0D57"/>
    <w:rsid w:val="000B1679"/>
    <w:rsid w:val="000B2449"/>
    <w:rsid w:val="000B7F5E"/>
    <w:rsid w:val="000C1FB4"/>
    <w:rsid w:val="000D16C7"/>
    <w:rsid w:val="000E0EC5"/>
    <w:rsid w:val="000F6E09"/>
    <w:rsid w:val="000F7361"/>
    <w:rsid w:val="00130586"/>
    <w:rsid w:val="00182386"/>
    <w:rsid w:val="00190835"/>
    <w:rsid w:val="001B09AA"/>
    <w:rsid w:val="001B0B60"/>
    <w:rsid w:val="001B587B"/>
    <w:rsid w:val="001C1476"/>
    <w:rsid w:val="001D3F70"/>
    <w:rsid w:val="001E1A90"/>
    <w:rsid w:val="001E2893"/>
    <w:rsid w:val="001E4F54"/>
    <w:rsid w:val="001F3F7D"/>
    <w:rsid w:val="002044F6"/>
    <w:rsid w:val="00207B33"/>
    <w:rsid w:val="0023771E"/>
    <w:rsid w:val="002445D5"/>
    <w:rsid w:val="002451AC"/>
    <w:rsid w:val="002461B8"/>
    <w:rsid w:val="00266998"/>
    <w:rsid w:val="00266FEC"/>
    <w:rsid w:val="00277150"/>
    <w:rsid w:val="00281D09"/>
    <w:rsid w:val="002A2E4C"/>
    <w:rsid w:val="002D42F0"/>
    <w:rsid w:val="002F27AD"/>
    <w:rsid w:val="002F6E61"/>
    <w:rsid w:val="00306BED"/>
    <w:rsid w:val="003234E5"/>
    <w:rsid w:val="00342B4E"/>
    <w:rsid w:val="00367C99"/>
    <w:rsid w:val="00380C59"/>
    <w:rsid w:val="00390DC4"/>
    <w:rsid w:val="00393F6E"/>
    <w:rsid w:val="003C5743"/>
    <w:rsid w:val="003F66FF"/>
    <w:rsid w:val="004068C0"/>
    <w:rsid w:val="00427E54"/>
    <w:rsid w:val="00447E34"/>
    <w:rsid w:val="00492915"/>
    <w:rsid w:val="004A11C2"/>
    <w:rsid w:val="004A6DE0"/>
    <w:rsid w:val="004B56F8"/>
    <w:rsid w:val="004C274D"/>
    <w:rsid w:val="004D32CE"/>
    <w:rsid w:val="004D6BA1"/>
    <w:rsid w:val="004F09F7"/>
    <w:rsid w:val="004F505A"/>
    <w:rsid w:val="00502829"/>
    <w:rsid w:val="005235D0"/>
    <w:rsid w:val="00543464"/>
    <w:rsid w:val="00596117"/>
    <w:rsid w:val="005A34D2"/>
    <w:rsid w:val="005C147F"/>
    <w:rsid w:val="005D115A"/>
    <w:rsid w:val="005D37D9"/>
    <w:rsid w:val="005D3FF8"/>
    <w:rsid w:val="005E3ACC"/>
    <w:rsid w:val="005E4FFD"/>
    <w:rsid w:val="005F343B"/>
    <w:rsid w:val="00607A29"/>
    <w:rsid w:val="006141D5"/>
    <w:rsid w:val="0061721C"/>
    <w:rsid w:val="0062499A"/>
    <w:rsid w:val="00624E53"/>
    <w:rsid w:val="00632ED3"/>
    <w:rsid w:val="00634741"/>
    <w:rsid w:val="006404A0"/>
    <w:rsid w:val="006408B4"/>
    <w:rsid w:val="00641A59"/>
    <w:rsid w:val="0064287F"/>
    <w:rsid w:val="00651B56"/>
    <w:rsid w:val="00664AF0"/>
    <w:rsid w:val="00672C9B"/>
    <w:rsid w:val="00674152"/>
    <w:rsid w:val="00681BF2"/>
    <w:rsid w:val="006932DC"/>
    <w:rsid w:val="006A4629"/>
    <w:rsid w:val="006C766F"/>
    <w:rsid w:val="006D4043"/>
    <w:rsid w:val="006E1D55"/>
    <w:rsid w:val="006F308D"/>
    <w:rsid w:val="006F6EC0"/>
    <w:rsid w:val="00700043"/>
    <w:rsid w:val="007173D8"/>
    <w:rsid w:val="00717C94"/>
    <w:rsid w:val="00737D71"/>
    <w:rsid w:val="00741657"/>
    <w:rsid w:val="00756BC0"/>
    <w:rsid w:val="00777884"/>
    <w:rsid w:val="00780169"/>
    <w:rsid w:val="00781AD1"/>
    <w:rsid w:val="00793952"/>
    <w:rsid w:val="007C37D1"/>
    <w:rsid w:val="007F70A9"/>
    <w:rsid w:val="007F7980"/>
    <w:rsid w:val="00805A87"/>
    <w:rsid w:val="0081050E"/>
    <w:rsid w:val="00813CD0"/>
    <w:rsid w:val="00816F9C"/>
    <w:rsid w:val="008240FB"/>
    <w:rsid w:val="00837264"/>
    <w:rsid w:val="00842F47"/>
    <w:rsid w:val="00852604"/>
    <w:rsid w:val="00854E4E"/>
    <w:rsid w:val="0086027E"/>
    <w:rsid w:val="00860E03"/>
    <w:rsid w:val="00884306"/>
    <w:rsid w:val="00892717"/>
    <w:rsid w:val="0089734F"/>
    <w:rsid w:val="008A547E"/>
    <w:rsid w:val="008A6C85"/>
    <w:rsid w:val="008B0BBD"/>
    <w:rsid w:val="008B10DB"/>
    <w:rsid w:val="008F4C24"/>
    <w:rsid w:val="008F6E5F"/>
    <w:rsid w:val="00902103"/>
    <w:rsid w:val="009136DE"/>
    <w:rsid w:val="00961E7B"/>
    <w:rsid w:val="00964660"/>
    <w:rsid w:val="009755C9"/>
    <w:rsid w:val="00982A66"/>
    <w:rsid w:val="009A760A"/>
    <w:rsid w:val="009C5EC9"/>
    <w:rsid w:val="009C7304"/>
    <w:rsid w:val="009D7625"/>
    <w:rsid w:val="009F3CCF"/>
    <w:rsid w:val="00A04F70"/>
    <w:rsid w:val="00A11A7F"/>
    <w:rsid w:val="00A21518"/>
    <w:rsid w:val="00A416DF"/>
    <w:rsid w:val="00A55103"/>
    <w:rsid w:val="00A55835"/>
    <w:rsid w:val="00A73F91"/>
    <w:rsid w:val="00A93B53"/>
    <w:rsid w:val="00AA5C9B"/>
    <w:rsid w:val="00AB7617"/>
    <w:rsid w:val="00AC260D"/>
    <w:rsid w:val="00AD59DD"/>
    <w:rsid w:val="00AF6175"/>
    <w:rsid w:val="00B16B59"/>
    <w:rsid w:val="00B327D9"/>
    <w:rsid w:val="00B50C56"/>
    <w:rsid w:val="00B536C8"/>
    <w:rsid w:val="00B6422A"/>
    <w:rsid w:val="00B83562"/>
    <w:rsid w:val="00B90D3F"/>
    <w:rsid w:val="00BD189E"/>
    <w:rsid w:val="00BE601E"/>
    <w:rsid w:val="00C00AC0"/>
    <w:rsid w:val="00C1498D"/>
    <w:rsid w:val="00C24745"/>
    <w:rsid w:val="00C70928"/>
    <w:rsid w:val="00C7665D"/>
    <w:rsid w:val="00C77C5D"/>
    <w:rsid w:val="00C852C8"/>
    <w:rsid w:val="00C977A0"/>
    <w:rsid w:val="00CA095D"/>
    <w:rsid w:val="00CA11D2"/>
    <w:rsid w:val="00CC18CF"/>
    <w:rsid w:val="00CC3F1B"/>
    <w:rsid w:val="00CC7F10"/>
    <w:rsid w:val="00CD1750"/>
    <w:rsid w:val="00D04418"/>
    <w:rsid w:val="00D21252"/>
    <w:rsid w:val="00D311DC"/>
    <w:rsid w:val="00D32DFA"/>
    <w:rsid w:val="00D42B26"/>
    <w:rsid w:val="00D46243"/>
    <w:rsid w:val="00D5664F"/>
    <w:rsid w:val="00D577EB"/>
    <w:rsid w:val="00D85253"/>
    <w:rsid w:val="00DB349A"/>
    <w:rsid w:val="00DC0135"/>
    <w:rsid w:val="00DC3FDA"/>
    <w:rsid w:val="00DD0BCB"/>
    <w:rsid w:val="00DF5FD0"/>
    <w:rsid w:val="00E10152"/>
    <w:rsid w:val="00E1260E"/>
    <w:rsid w:val="00E16126"/>
    <w:rsid w:val="00E249DB"/>
    <w:rsid w:val="00E25292"/>
    <w:rsid w:val="00E27AA3"/>
    <w:rsid w:val="00E34CC5"/>
    <w:rsid w:val="00E40DDA"/>
    <w:rsid w:val="00E66923"/>
    <w:rsid w:val="00E7696C"/>
    <w:rsid w:val="00E84DA9"/>
    <w:rsid w:val="00E954B6"/>
    <w:rsid w:val="00E965C1"/>
    <w:rsid w:val="00E97007"/>
    <w:rsid w:val="00EA702E"/>
    <w:rsid w:val="00ED65AB"/>
    <w:rsid w:val="00EF7C8E"/>
    <w:rsid w:val="00F169C6"/>
    <w:rsid w:val="00F30299"/>
    <w:rsid w:val="00F312F2"/>
    <w:rsid w:val="00F434FE"/>
    <w:rsid w:val="00F456D2"/>
    <w:rsid w:val="00F45780"/>
    <w:rsid w:val="00F73798"/>
    <w:rsid w:val="00FB5519"/>
    <w:rsid w:val="00FC030A"/>
    <w:rsid w:val="00FC133E"/>
    <w:rsid w:val="00FF24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rsid w:val="00447E34"/>
    <w:pPr>
      <w:autoSpaceDE w:val="0"/>
      <w:autoSpaceDN w:val="0"/>
      <w:adjustRightInd w:val="0"/>
      <w:spacing w:line="280" w:lineRule="atLeast"/>
    </w:pPr>
    <w:rPr>
      <w:rFonts w:asciiTheme="minorHAnsi" w:hAnsiTheme="minorHAnsi" w:cs="Corbel"/>
    </w:rPr>
  </w:style>
  <w:style w:type="paragraph" w:styleId="Kop1">
    <w:name w:val="heading 1"/>
    <w:basedOn w:val="Standaard"/>
    <w:next w:val="Standaard"/>
    <w:link w:val="Kop1Char"/>
    <w:rsid w:val="009F3C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semiHidden/>
    <w:unhideWhenUsed/>
    <w:qFormat/>
    <w:rsid w:val="009F3C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rsid w:val="000F6E09"/>
    <w:rPr>
      <w:rFonts w:asciiTheme="minorHAnsi" w:eastAsiaTheme="minorEastAsia" w:hAnsiTheme="minorHAnsi" w:cstheme="minorBidi"/>
      <w:sz w:val="22"/>
      <w:szCs w:val="22"/>
    </w:rPr>
  </w:style>
  <w:style w:type="character" w:customStyle="1" w:styleId="GeenafstandChar">
    <w:name w:val="Geen afstand Char"/>
    <w:basedOn w:val="Standaardalinea-lettertype"/>
    <w:link w:val="Geenafstand"/>
    <w:uiPriority w:val="1"/>
    <w:rsid w:val="000F6E09"/>
    <w:rPr>
      <w:rFonts w:asciiTheme="minorHAnsi" w:eastAsiaTheme="minorEastAsia" w:hAnsiTheme="minorHAnsi" w:cstheme="minorBidi"/>
      <w:sz w:val="22"/>
      <w:szCs w:val="22"/>
    </w:rPr>
  </w:style>
  <w:style w:type="paragraph" w:styleId="Ballontekst">
    <w:name w:val="Balloon Text"/>
    <w:basedOn w:val="Standaard"/>
    <w:link w:val="BallontekstChar"/>
    <w:rsid w:val="000F6E09"/>
    <w:rPr>
      <w:rFonts w:ascii="Tahoma" w:hAnsi="Tahoma" w:cs="Tahoma"/>
      <w:sz w:val="16"/>
      <w:szCs w:val="16"/>
    </w:rPr>
  </w:style>
  <w:style w:type="character" w:customStyle="1" w:styleId="BallontekstChar">
    <w:name w:val="Ballontekst Char"/>
    <w:basedOn w:val="Standaardalinea-lettertype"/>
    <w:link w:val="Ballontekst"/>
    <w:rsid w:val="000F6E09"/>
    <w:rPr>
      <w:rFonts w:ascii="Tahoma" w:hAnsi="Tahoma" w:cs="Tahoma"/>
      <w:sz w:val="16"/>
      <w:szCs w:val="16"/>
    </w:rPr>
  </w:style>
  <w:style w:type="paragraph" w:styleId="Lijstalinea">
    <w:name w:val="List Paragraph"/>
    <w:basedOn w:val="Standaard"/>
    <w:uiPriority w:val="34"/>
    <w:rsid w:val="001B0B60"/>
    <w:pPr>
      <w:numPr>
        <w:numId w:val="7"/>
      </w:numPr>
      <w:ind w:left="567" w:hanging="567"/>
      <w:contextualSpacing/>
    </w:pPr>
  </w:style>
  <w:style w:type="numbering" w:customStyle="1" w:styleId="StijlMetopsommingstekensSymbolsymboolLinks063cmVerk">
    <w:name w:val="Stijl Met opsommingstekens Symbol (symbool) Links:  063 cm Verk..."/>
    <w:basedOn w:val="Geenlijst"/>
    <w:rsid w:val="001B0B60"/>
    <w:pPr>
      <w:numPr>
        <w:numId w:val="5"/>
      </w:numPr>
    </w:pPr>
  </w:style>
  <w:style w:type="paragraph" w:customStyle="1" w:styleId="08Tussenkop">
    <w:name w:val="08 Tussenkop"/>
    <w:basedOn w:val="Standaard"/>
    <w:next w:val="01Standaard"/>
    <w:rsid w:val="00C852C8"/>
    <w:rPr>
      <w:b/>
      <w:lang w:val="en-GB"/>
    </w:rPr>
  </w:style>
  <w:style w:type="paragraph" w:customStyle="1" w:styleId="CB-colofonadresvet">
    <w:name w:val="CB-colofonadres vet"/>
    <w:basedOn w:val="CB-colofonadres"/>
    <w:rsid w:val="006141D5"/>
    <w:rPr>
      <w:b/>
    </w:rPr>
  </w:style>
  <w:style w:type="paragraph" w:styleId="Koptekst">
    <w:name w:val="header"/>
    <w:basedOn w:val="Standaard"/>
    <w:link w:val="KoptekstChar"/>
    <w:rsid w:val="004D6BA1"/>
    <w:pPr>
      <w:tabs>
        <w:tab w:val="center" w:pos="4536"/>
        <w:tab w:val="right" w:pos="9072"/>
      </w:tabs>
      <w:spacing w:line="240" w:lineRule="auto"/>
    </w:pPr>
  </w:style>
  <w:style w:type="character" w:customStyle="1" w:styleId="KoptekstChar">
    <w:name w:val="Koptekst Char"/>
    <w:basedOn w:val="Standaardalinea-lettertype"/>
    <w:link w:val="Koptekst"/>
    <w:rsid w:val="004D6BA1"/>
    <w:rPr>
      <w:rFonts w:ascii="Corbel" w:eastAsiaTheme="minorHAnsi" w:hAnsi="Corbel" w:cs="Arial"/>
      <w:szCs w:val="20"/>
      <w:lang w:eastAsia="en-US"/>
    </w:rPr>
  </w:style>
  <w:style w:type="paragraph" w:styleId="Voettekst">
    <w:name w:val="footer"/>
    <w:basedOn w:val="Standaard"/>
    <w:link w:val="VoettekstChar"/>
    <w:rsid w:val="00DC3FDA"/>
    <w:pPr>
      <w:tabs>
        <w:tab w:val="center" w:pos="4536"/>
        <w:tab w:val="right" w:pos="9072"/>
      </w:tabs>
      <w:spacing w:line="240" w:lineRule="auto"/>
      <w:jc w:val="right"/>
    </w:pPr>
    <w:rPr>
      <w:sz w:val="16"/>
    </w:rPr>
  </w:style>
  <w:style w:type="character" w:customStyle="1" w:styleId="VoettekstChar">
    <w:name w:val="Voettekst Char"/>
    <w:basedOn w:val="Standaardalinea-lettertype"/>
    <w:link w:val="Voettekst"/>
    <w:rsid w:val="00DC3FDA"/>
    <w:rPr>
      <w:rFonts w:ascii="Corbel" w:hAnsi="Corbel" w:cs="Corbel"/>
      <w:sz w:val="16"/>
      <w:lang w:val="de-DE"/>
    </w:rPr>
  </w:style>
  <w:style w:type="paragraph" w:customStyle="1" w:styleId="CB-Documenttitel">
    <w:name w:val="CB-Documenttitel"/>
    <w:basedOn w:val="Standaard"/>
    <w:rsid w:val="006F308D"/>
    <w:pPr>
      <w:spacing w:line="240" w:lineRule="auto"/>
    </w:pPr>
    <w:rPr>
      <w:rFonts w:asciiTheme="majorHAnsi" w:hAnsiTheme="majorHAnsi"/>
      <w:b/>
      <w:sz w:val="48"/>
      <w:szCs w:val="48"/>
    </w:rPr>
  </w:style>
  <w:style w:type="paragraph" w:customStyle="1" w:styleId="CB-Rapporttitel">
    <w:name w:val="CB-Rapporttitel"/>
    <w:rsid w:val="006F308D"/>
    <w:pPr>
      <w:spacing w:after="240"/>
    </w:pPr>
    <w:rPr>
      <w:rFonts w:asciiTheme="majorHAnsi" w:eastAsiaTheme="minorHAnsi" w:hAnsiTheme="majorHAnsi" w:cs="Arial"/>
      <w:b/>
      <w:sz w:val="48"/>
      <w:lang w:eastAsia="en-US"/>
    </w:rPr>
  </w:style>
  <w:style w:type="paragraph" w:customStyle="1" w:styleId="CB-Rapportauteur">
    <w:name w:val="CB-Rapportauteur"/>
    <w:rsid w:val="006F308D"/>
    <w:pPr>
      <w:spacing w:line="400" w:lineRule="atLeast"/>
    </w:pPr>
    <w:rPr>
      <w:rFonts w:asciiTheme="minorHAnsi" w:eastAsiaTheme="minorHAnsi" w:hAnsiTheme="minorHAnsi" w:cs="Arial"/>
      <w:sz w:val="28"/>
      <w:szCs w:val="28"/>
      <w:lang w:eastAsia="en-US"/>
    </w:rPr>
  </w:style>
  <w:style w:type="character" w:styleId="Tekstvantijdelijkeaanduiding">
    <w:name w:val="Placeholder Text"/>
    <w:basedOn w:val="Standaardalinea-lettertype"/>
    <w:uiPriority w:val="99"/>
    <w:semiHidden/>
    <w:rsid w:val="006F308D"/>
    <w:rPr>
      <w:color w:val="808080"/>
    </w:rPr>
  </w:style>
  <w:style w:type="paragraph" w:customStyle="1" w:styleId="CB-colofontitels">
    <w:name w:val="CB-colofon titels"/>
    <w:basedOn w:val="Standaard"/>
    <w:rsid w:val="003F66FF"/>
    <w:pPr>
      <w:jc w:val="right"/>
    </w:pPr>
    <w:rPr>
      <w:sz w:val="16"/>
      <w:szCs w:val="16"/>
    </w:rPr>
  </w:style>
  <w:style w:type="paragraph" w:customStyle="1" w:styleId="CB-colofonadres">
    <w:name w:val="CB-colofonadres"/>
    <w:link w:val="CB-colofonadresChar"/>
    <w:rsid w:val="00447E34"/>
    <w:pPr>
      <w:spacing w:line="240" w:lineRule="atLeast"/>
    </w:pPr>
    <w:rPr>
      <w:rFonts w:asciiTheme="minorHAnsi" w:hAnsiTheme="minorHAnsi"/>
      <w:sz w:val="16"/>
    </w:rPr>
  </w:style>
  <w:style w:type="paragraph" w:customStyle="1" w:styleId="02Kop1">
    <w:name w:val="02 Kop 1"/>
    <w:basedOn w:val="Standaard"/>
    <w:next w:val="01Standaard"/>
    <w:rsid w:val="00EF7C8E"/>
    <w:pPr>
      <w:pageBreakBefore/>
      <w:numPr>
        <w:numId w:val="8"/>
      </w:numPr>
      <w:spacing w:after="360" w:line="440" w:lineRule="atLeast"/>
    </w:pPr>
    <w:rPr>
      <w:rFonts w:ascii="Cambria-Bold" w:hAnsi="Cambria-Bold"/>
      <w:b/>
      <w:bCs/>
      <w:sz w:val="36"/>
    </w:rPr>
  </w:style>
  <w:style w:type="paragraph" w:customStyle="1" w:styleId="01Standaard">
    <w:name w:val="01 Standaard"/>
    <w:basedOn w:val="Standaard"/>
    <w:link w:val="01StandaardChar"/>
    <w:qFormat/>
    <w:rsid w:val="00E25292"/>
  </w:style>
  <w:style w:type="paragraph" w:customStyle="1" w:styleId="03Kop2">
    <w:name w:val="03 Kop 2"/>
    <w:basedOn w:val="02Kop1"/>
    <w:next w:val="01Standaard"/>
    <w:rsid w:val="00EF7C8E"/>
    <w:pPr>
      <w:pageBreakBefore w:val="0"/>
      <w:numPr>
        <w:ilvl w:val="1"/>
      </w:numPr>
      <w:spacing w:before="280" w:after="0" w:line="280" w:lineRule="atLeast"/>
    </w:pPr>
    <w:rPr>
      <w:sz w:val="26"/>
    </w:rPr>
  </w:style>
  <w:style w:type="paragraph" w:customStyle="1" w:styleId="05Subkop">
    <w:name w:val="05 Subkop"/>
    <w:basedOn w:val="01Standaard"/>
    <w:next w:val="01Standaard"/>
    <w:qFormat/>
    <w:rsid w:val="009F3CCF"/>
    <w:pPr>
      <w:spacing w:before="280"/>
    </w:pPr>
    <w:rPr>
      <w:i/>
    </w:rPr>
  </w:style>
  <w:style w:type="paragraph" w:customStyle="1" w:styleId="04Kop3">
    <w:name w:val="04 Kop 3"/>
    <w:basedOn w:val="03Kop2"/>
    <w:next w:val="01Standaard"/>
    <w:rsid w:val="00607A29"/>
    <w:pPr>
      <w:numPr>
        <w:ilvl w:val="2"/>
      </w:numPr>
    </w:pPr>
    <w:rPr>
      <w:sz w:val="20"/>
    </w:rPr>
  </w:style>
  <w:style w:type="paragraph" w:customStyle="1" w:styleId="06Opsommingstreep">
    <w:name w:val="06 Opsomming streep"/>
    <w:basedOn w:val="01Standaard"/>
    <w:qFormat/>
    <w:rsid w:val="00607A29"/>
    <w:pPr>
      <w:numPr>
        <w:numId w:val="9"/>
      </w:numPr>
      <w:ind w:left="284" w:hanging="284"/>
    </w:pPr>
  </w:style>
  <w:style w:type="paragraph" w:styleId="Voetnoottekst">
    <w:name w:val="footnote text"/>
    <w:basedOn w:val="Standaard"/>
    <w:link w:val="VoetnoottekstChar"/>
    <w:rsid w:val="00837264"/>
    <w:pPr>
      <w:spacing w:line="220" w:lineRule="exact"/>
    </w:pPr>
    <w:rPr>
      <w:sz w:val="16"/>
    </w:rPr>
  </w:style>
  <w:style w:type="character" w:customStyle="1" w:styleId="VoetnoottekstChar">
    <w:name w:val="Voetnoottekst Char"/>
    <w:basedOn w:val="Standaardalinea-lettertype"/>
    <w:link w:val="Voetnoottekst"/>
    <w:rsid w:val="00837264"/>
    <w:rPr>
      <w:rFonts w:ascii="Corbel" w:eastAsiaTheme="minorHAnsi" w:hAnsi="Corbel" w:cs="Arial"/>
      <w:sz w:val="16"/>
      <w:szCs w:val="20"/>
      <w:lang w:eastAsia="en-US"/>
    </w:rPr>
  </w:style>
  <w:style w:type="character" w:styleId="Voetnootmarkering">
    <w:name w:val="footnote reference"/>
    <w:basedOn w:val="Standaardalinea-lettertype"/>
    <w:rsid w:val="00607A29"/>
    <w:rPr>
      <w:vertAlign w:val="superscript"/>
    </w:rPr>
  </w:style>
  <w:style w:type="paragraph" w:styleId="Bijschrift">
    <w:name w:val="caption"/>
    <w:basedOn w:val="Standaard"/>
    <w:next w:val="Standaard"/>
    <w:unhideWhenUsed/>
    <w:rsid w:val="00F456D2"/>
    <w:pPr>
      <w:spacing w:after="120"/>
    </w:pPr>
    <w:rPr>
      <w:b/>
      <w:bCs/>
      <w:szCs w:val="18"/>
    </w:rPr>
  </w:style>
  <w:style w:type="paragraph" w:customStyle="1" w:styleId="07Opsommingnummer">
    <w:name w:val="07 Opsomming nummer"/>
    <w:basedOn w:val="01Standaard"/>
    <w:qFormat/>
    <w:rsid w:val="009136DE"/>
    <w:pPr>
      <w:numPr>
        <w:numId w:val="11"/>
      </w:numPr>
      <w:ind w:left="284" w:hanging="284"/>
    </w:pPr>
  </w:style>
  <w:style w:type="paragraph" w:customStyle="1" w:styleId="CB-titelinhoudsopgave">
    <w:name w:val="CB-titel inhoudsopgave"/>
    <w:basedOn w:val="02Kop1"/>
    <w:rsid w:val="00EF7C8E"/>
    <w:pPr>
      <w:pageBreakBefore w:val="0"/>
      <w:numPr>
        <w:numId w:val="0"/>
      </w:numPr>
      <w:spacing w:after="720"/>
    </w:pPr>
    <w:rPr>
      <w:noProof/>
    </w:rPr>
  </w:style>
  <w:style w:type="character" w:customStyle="1" w:styleId="Kop1Char">
    <w:name w:val="Kop 1 Char"/>
    <w:basedOn w:val="Standaardalinea-lettertype"/>
    <w:link w:val="Kop1"/>
    <w:rsid w:val="009F3CC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semiHidden/>
    <w:rsid w:val="009F3CCF"/>
    <w:rPr>
      <w:rFonts w:asciiTheme="majorHAnsi" w:eastAsiaTheme="majorEastAsia" w:hAnsiTheme="majorHAnsi" w:cstheme="majorBidi"/>
      <w:b/>
      <w:bCs/>
      <w:color w:val="4F81BD" w:themeColor="accent1"/>
      <w:sz w:val="26"/>
      <w:szCs w:val="26"/>
    </w:rPr>
  </w:style>
  <w:style w:type="paragraph" w:styleId="Inhopg2">
    <w:name w:val="toc 2"/>
    <w:next w:val="Standaard"/>
    <w:autoRedefine/>
    <w:uiPriority w:val="39"/>
    <w:rsid w:val="00447E34"/>
    <w:pPr>
      <w:tabs>
        <w:tab w:val="left" w:pos="567"/>
        <w:tab w:val="right" w:pos="7813"/>
      </w:tabs>
      <w:spacing w:line="280" w:lineRule="atLeast"/>
      <w:ind w:left="567" w:hanging="567"/>
    </w:pPr>
    <w:rPr>
      <w:rFonts w:asciiTheme="minorHAnsi" w:eastAsiaTheme="minorHAnsi" w:hAnsiTheme="minorHAnsi" w:cs="Corbel"/>
      <w:noProof/>
      <w:lang w:val="de-DE"/>
    </w:rPr>
  </w:style>
  <w:style w:type="paragraph" w:styleId="Inhopg1">
    <w:name w:val="toc 1"/>
    <w:next w:val="Standaard"/>
    <w:autoRedefine/>
    <w:uiPriority w:val="39"/>
    <w:rsid w:val="00EF7C8E"/>
    <w:pPr>
      <w:tabs>
        <w:tab w:val="left" w:pos="440"/>
        <w:tab w:val="right" w:pos="7813"/>
      </w:tabs>
      <w:spacing w:before="320" w:line="320" w:lineRule="atLeast"/>
      <w:ind w:hanging="567"/>
    </w:pPr>
    <w:rPr>
      <w:rFonts w:asciiTheme="majorHAnsi" w:eastAsiaTheme="minorHAnsi" w:hAnsiTheme="majorHAnsi"/>
      <w:b/>
      <w:noProof/>
      <w:sz w:val="26"/>
    </w:rPr>
  </w:style>
  <w:style w:type="character" w:styleId="Hyperlink">
    <w:name w:val="Hyperlink"/>
    <w:basedOn w:val="Standaardalinea-lettertype"/>
    <w:uiPriority w:val="99"/>
    <w:unhideWhenUsed/>
    <w:rsid w:val="00447E34"/>
    <w:rPr>
      <w:color w:val="000000" w:themeColor="text1"/>
      <w:u w:val="single" w:color="00A0CD"/>
    </w:rPr>
  </w:style>
  <w:style w:type="table" w:styleId="Tabelraster">
    <w:name w:val="Table Grid"/>
    <w:basedOn w:val="Standaardtabel"/>
    <w:rsid w:val="00EF7C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B-tabel">
    <w:name w:val="CB-tabel"/>
    <w:basedOn w:val="Standaardtabel"/>
    <w:uiPriority w:val="99"/>
    <w:rsid w:val="004A6DE0"/>
    <w:rPr>
      <w:rFonts w:ascii="Corbel" w:hAnsi="Corbel"/>
      <w:sz w:val="18"/>
    </w:rPr>
    <w:tblPr>
      <w:tblInd w:w="0" w:type="dxa"/>
      <w:tblBorders>
        <w:bottom w:val="single" w:sz="12" w:space="0" w:color="D9D9D9" w:themeColor="background1" w:themeShade="D9"/>
      </w:tblBorders>
      <w:tblCellMar>
        <w:top w:w="0" w:type="dxa"/>
        <w:left w:w="108" w:type="dxa"/>
        <w:bottom w:w="0" w:type="dxa"/>
        <w:right w:w="108" w:type="dxa"/>
      </w:tblCellMar>
    </w:tblPr>
    <w:tblStylePr w:type="firstRow">
      <w:rPr>
        <w:rFonts w:ascii="Corbel" w:hAnsi="Corbel"/>
        <w:b/>
        <w:sz w:val="18"/>
      </w:rPr>
      <w:tblPr/>
      <w:tcPr>
        <w:tcBorders>
          <w:bottom w:val="single" w:sz="12" w:space="0" w:color="D9D9D9" w:themeColor="background1" w:themeShade="D9"/>
        </w:tcBorders>
      </w:tcPr>
    </w:tblStylePr>
    <w:tblStylePr w:type="lastRow">
      <w:rPr>
        <w:rFonts w:ascii="Corbel" w:hAnsi="Corbel"/>
        <w:sz w:val="18"/>
      </w:rPr>
      <w:tblPr/>
      <w:tcPr>
        <w:tcBorders>
          <w:top w:val="nil"/>
          <w:left w:val="nil"/>
          <w:bottom w:val="nil"/>
          <w:right w:val="nil"/>
          <w:insideH w:val="nil"/>
          <w:insideV w:val="nil"/>
          <w:tl2br w:val="nil"/>
          <w:tr2bl w:val="nil"/>
        </w:tcBorders>
      </w:tcPr>
    </w:tblStylePr>
    <w:tblStylePr w:type="firstCol">
      <w:pPr>
        <w:jc w:val="right"/>
      </w:pPr>
      <w:rPr>
        <w:rFonts w:ascii="Corbel" w:hAnsi="Corbel"/>
        <w:sz w:val="18"/>
      </w:rPr>
      <w:tblPr>
        <w:tblCellMar>
          <w:top w:w="0" w:type="dxa"/>
          <w:left w:w="227" w:type="dxa"/>
          <w:bottom w:w="0" w:type="dxa"/>
          <w:right w:w="108" w:type="dxa"/>
        </w:tblCellMar>
      </w:tblPr>
      <w:tcPr>
        <w:shd w:val="clear" w:color="auto" w:fill="D9D9D9" w:themeFill="background1" w:themeFillShade="D9"/>
      </w:tcPr>
    </w:tblStylePr>
    <w:tblStylePr w:type="nwCell">
      <w:tblPr>
        <w:tblCellMar>
          <w:top w:w="0" w:type="dxa"/>
          <w:left w:w="227" w:type="dxa"/>
          <w:bottom w:w="0" w:type="dxa"/>
          <w:right w:w="108" w:type="dxa"/>
        </w:tblCellMar>
      </w:tblPr>
      <w:tcPr>
        <w:shd w:val="clear" w:color="auto" w:fill="FFFFFF" w:themeFill="background1"/>
      </w:tcPr>
    </w:tblStylePr>
  </w:style>
  <w:style w:type="paragraph" w:customStyle="1" w:styleId="CB-Colofontitels0">
    <w:name w:val="CB-Colofontitels"/>
    <w:basedOn w:val="CB-colofonadres"/>
    <w:link w:val="CB-ColofontitelsChar"/>
    <w:rsid w:val="005F343B"/>
    <w:pPr>
      <w:tabs>
        <w:tab w:val="right" w:pos="2421"/>
        <w:tab w:val="left" w:pos="2676"/>
      </w:tabs>
      <w:spacing w:line="280" w:lineRule="atLeast"/>
    </w:pPr>
    <w:rPr>
      <w:szCs w:val="16"/>
    </w:rPr>
  </w:style>
  <w:style w:type="paragraph" w:customStyle="1" w:styleId="CB-colofonteksten">
    <w:name w:val="CB-colofon teksten"/>
    <w:basedOn w:val="01Standaard"/>
    <w:rsid w:val="00266FEC"/>
  </w:style>
  <w:style w:type="paragraph" w:customStyle="1" w:styleId="CB-kopteksten">
    <w:name w:val="CB-kopteksten"/>
    <w:basedOn w:val="Standaard"/>
    <w:rsid w:val="00A55103"/>
    <w:pPr>
      <w:autoSpaceDE/>
      <w:autoSpaceDN/>
      <w:adjustRightInd/>
    </w:pPr>
    <w:rPr>
      <w:rFonts w:eastAsiaTheme="minorHAnsi" w:cs="Arial"/>
      <w:sz w:val="16"/>
      <w:szCs w:val="16"/>
      <w:lang w:eastAsia="en-US"/>
    </w:rPr>
  </w:style>
  <w:style w:type="paragraph" w:customStyle="1" w:styleId="CB-colofonteksten0">
    <w:name w:val="CB-colofonteksten"/>
    <w:basedOn w:val="01Standaard"/>
    <w:link w:val="CB-colofontekstenChar"/>
    <w:rsid w:val="005F343B"/>
  </w:style>
  <w:style w:type="character" w:customStyle="1" w:styleId="Colofonteksten2">
    <w:name w:val="Colofonteksten 2"/>
    <w:basedOn w:val="CB-colofontekstenChar"/>
    <w:uiPriority w:val="1"/>
    <w:rsid w:val="00447E34"/>
    <w:rPr>
      <w:rFonts w:asciiTheme="minorHAnsi" w:hAnsiTheme="minorHAnsi" w:cs="Corbel"/>
      <w:sz w:val="20"/>
      <w:szCs w:val="16"/>
      <w:lang w:val="de-DE"/>
    </w:rPr>
  </w:style>
  <w:style w:type="character" w:customStyle="1" w:styleId="CB-colofonadresChar">
    <w:name w:val="CB-colofonadres Char"/>
    <w:basedOn w:val="Standaardalinea-lettertype"/>
    <w:link w:val="CB-colofonadres"/>
    <w:rsid w:val="00447E34"/>
    <w:rPr>
      <w:rFonts w:asciiTheme="minorHAnsi" w:hAnsiTheme="minorHAnsi"/>
      <w:sz w:val="16"/>
    </w:rPr>
  </w:style>
  <w:style w:type="character" w:customStyle="1" w:styleId="CB-ColofontitelsChar">
    <w:name w:val="CB-Colofontitels Char"/>
    <w:basedOn w:val="CB-colofonadresChar"/>
    <w:link w:val="CB-Colofontitels0"/>
    <w:rsid w:val="005F343B"/>
    <w:rPr>
      <w:rFonts w:ascii="Corbel" w:hAnsi="Corbel"/>
      <w:sz w:val="16"/>
      <w:szCs w:val="16"/>
    </w:rPr>
  </w:style>
  <w:style w:type="character" w:customStyle="1" w:styleId="CB-colofontekstenChar">
    <w:name w:val="CB-colofonteksten Char"/>
    <w:basedOn w:val="CB-ColofontitelsChar"/>
    <w:link w:val="CB-colofonteksten0"/>
    <w:rsid w:val="005F343B"/>
    <w:rPr>
      <w:rFonts w:ascii="Corbel" w:hAnsi="Corbel" w:cs="Corbel"/>
      <w:sz w:val="16"/>
      <w:szCs w:val="16"/>
      <w:lang w:val="de-DE"/>
    </w:rPr>
  </w:style>
  <w:style w:type="paragraph" w:customStyle="1" w:styleId="10Hyperlink">
    <w:name w:val="10 Hyperlink"/>
    <w:basedOn w:val="01Standaard"/>
    <w:next w:val="01Standaard"/>
    <w:link w:val="10HyperlinkChar"/>
    <w:qFormat/>
    <w:rsid w:val="00E249DB"/>
    <w:rPr>
      <w:color w:val="000000" w:themeColor="text1"/>
      <w:u w:val="single" w:color="00A0CD"/>
    </w:rPr>
  </w:style>
  <w:style w:type="character" w:customStyle="1" w:styleId="01StandaardChar">
    <w:name w:val="01 Standaard Char"/>
    <w:basedOn w:val="Standaardalinea-lettertype"/>
    <w:link w:val="01Standaard"/>
    <w:rsid w:val="00447E34"/>
    <w:rPr>
      <w:rFonts w:asciiTheme="minorHAnsi" w:hAnsiTheme="minorHAnsi" w:cs="Corbel"/>
    </w:rPr>
  </w:style>
  <w:style w:type="character" w:customStyle="1" w:styleId="10HyperlinkChar">
    <w:name w:val="10 Hyperlink Char"/>
    <w:basedOn w:val="01StandaardChar"/>
    <w:link w:val="10Hyperlink"/>
    <w:rsid w:val="00E249DB"/>
    <w:rPr>
      <w:rFonts w:asciiTheme="minorHAnsi" w:hAnsiTheme="minorHAnsi" w:cs="Corbel"/>
      <w:color w:val="000000" w:themeColor="text1"/>
      <w:u w:val="single" w:color="00A0CD"/>
    </w:rPr>
  </w:style>
  <w:style w:type="character" w:styleId="Verwijzingopmerking">
    <w:name w:val="annotation reference"/>
    <w:basedOn w:val="Standaardalinea-lettertype"/>
    <w:semiHidden/>
    <w:unhideWhenUsed/>
    <w:rsid w:val="002451AC"/>
    <w:rPr>
      <w:sz w:val="16"/>
      <w:szCs w:val="16"/>
    </w:rPr>
  </w:style>
  <w:style w:type="paragraph" w:styleId="Tekstopmerking">
    <w:name w:val="annotation text"/>
    <w:basedOn w:val="Standaard"/>
    <w:link w:val="TekstopmerkingChar"/>
    <w:semiHidden/>
    <w:unhideWhenUsed/>
    <w:rsid w:val="002451AC"/>
    <w:pPr>
      <w:spacing w:line="240" w:lineRule="auto"/>
    </w:pPr>
  </w:style>
  <w:style w:type="character" w:customStyle="1" w:styleId="TekstopmerkingChar">
    <w:name w:val="Tekst opmerking Char"/>
    <w:basedOn w:val="Standaardalinea-lettertype"/>
    <w:link w:val="Tekstopmerking"/>
    <w:semiHidden/>
    <w:rsid w:val="002451AC"/>
    <w:rPr>
      <w:rFonts w:asciiTheme="minorHAnsi" w:hAnsiTheme="minorHAnsi" w:cs="Corbel"/>
    </w:rPr>
  </w:style>
  <w:style w:type="paragraph" w:styleId="Onderwerpvanopmerking">
    <w:name w:val="annotation subject"/>
    <w:basedOn w:val="Tekstopmerking"/>
    <w:next w:val="Tekstopmerking"/>
    <w:link w:val="OnderwerpvanopmerkingChar"/>
    <w:semiHidden/>
    <w:unhideWhenUsed/>
    <w:rsid w:val="002451AC"/>
    <w:rPr>
      <w:b/>
      <w:bCs/>
    </w:rPr>
  </w:style>
  <w:style w:type="character" w:customStyle="1" w:styleId="OnderwerpvanopmerkingChar">
    <w:name w:val="Onderwerp van opmerking Char"/>
    <w:basedOn w:val="TekstopmerkingChar"/>
    <w:link w:val="Onderwerpvanopmerking"/>
    <w:semiHidden/>
    <w:rsid w:val="002451AC"/>
    <w:rPr>
      <w:rFonts w:asciiTheme="minorHAnsi" w:hAnsiTheme="minorHAnsi" w:cs="Corbe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ard">
    <w:name w:val="Normal"/>
    <w:rsid w:val="00447E34"/>
    <w:pPr>
      <w:autoSpaceDE w:val="0"/>
      <w:autoSpaceDN w:val="0"/>
      <w:adjustRightInd w:val="0"/>
      <w:spacing w:line="280" w:lineRule="atLeast"/>
    </w:pPr>
    <w:rPr>
      <w:rFonts w:asciiTheme="minorHAnsi" w:hAnsiTheme="minorHAnsi" w:cs="Corbel"/>
    </w:rPr>
  </w:style>
  <w:style w:type="paragraph" w:styleId="Kop1">
    <w:name w:val="heading 1"/>
    <w:basedOn w:val="Standaard"/>
    <w:next w:val="Standaard"/>
    <w:link w:val="Kop1Char"/>
    <w:rsid w:val="009F3CC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semiHidden/>
    <w:unhideWhenUsed/>
    <w:qFormat/>
    <w:rsid w:val="009F3C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rsid w:val="000F6E09"/>
    <w:rPr>
      <w:rFonts w:asciiTheme="minorHAnsi" w:eastAsiaTheme="minorEastAsia" w:hAnsiTheme="minorHAnsi" w:cstheme="minorBidi"/>
      <w:sz w:val="22"/>
      <w:szCs w:val="22"/>
    </w:rPr>
  </w:style>
  <w:style w:type="character" w:customStyle="1" w:styleId="GeenafstandChar">
    <w:name w:val="Geen afstand Char"/>
    <w:basedOn w:val="Standaardalinea-lettertype"/>
    <w:link w:val="Geenafstand"/>
    <w:uiPriority w:val="1"/>
    <w:rsid w:val="000F6E09"/>
    <w:rPr>
      <w:rFonts w:asciiTheme="minorHAnsi" w:eastAsiaTheme="minorEastAsia" w:hAnsiTheme="minorHAnsi" w:cstheme="minorBidi"/>
      <w:sz w:val="22"/>
      <w:szCs w:val="22"/>
    </w:rPr>
  </w:style>
  <w:style w:type="paragraph" w:styleId="Ballontekst">
    <w:name w:val="Balloon Text"/>
    <w:basedOn w:val="Standaard"/>
    <w:link w:val="BallontekstChar"/>
    <w:rsid w:val="000F6E09"/>
    <w:rPr>
      <w:rFonts w:ascii="Tahoma" w:hAnsi="Tahoma" w:cs="Tahoma"/>
      <w:sz w:val="16"/>
      <w:szCs w:val="16"/>
    </w:rPr>
  </w:style>
  <w:style w:type="character" w:customStyle="1" w:styleId="BallontekstChar">
    <w:name w:val="Ballontekst Char"/>
    <w:basedOn w:val="Standaardalinea-lettertype"/>
    <w:link w:val="Ballontekst"/>
    <w:rsid w:val="000F6E09"/>
    <w:rPr>
      <w:rFonts w:ascii="Tahoma" w:hAnsi="Tahoma" w:cs="Tahoma"/>
      <w:sz w:val="16"/>
      <w:szCs w:val="16"/>
    </w:rPr>
  </w:style>
  <w:style w:type="paragraph" w:styleId="Lijstalinea">
    <w:name w:val="List Paragraph"/>
    <w:basedOn w:val="Standaard"/>
    <w:uiPriority w:val="34"/>
    <w:rsid w:val="001B0B60"/>
    <w:pPr>
      <w:numPr>
        <w:numId w:val="7"/>
      </w:numPr>
      <w:ind w:left="567" w:hanging="567"/>
      <w:contextualSpacing/>
    </w:pPr>
  </w:style>
  <w:style w:type="numbering" w:customStyle="1" w:styleId="StijlMetopsommingstekensSymbolsymboolLinks063cmVerk">
    <w:name w:val="Stijl Met opsommingstekens Symbol (symbool) Links:  063 cm Verk..."/>
    <w:basedOn w:val="Geenlijst"/>
    <w:rsid w:val="001B0B60"/>
    <w:pPr>
      <w:numPr>
        <w:numId w:val="5"/>
      </w:numPr>
    </w:pPr>
  </w:style>
  <w:style w:type="paragraph" w:customStyle="1" w:styleId="08Tussenkop">
    <w:name w:val="08 Tussenkop"/>
    <w:basedOn w:val="Standaard"/>
    <w:next w:val="01Standaard"/>
    <w:rsid w:val="00C852C8"/>
    <w:rPr>
      <w:b/>
      <w:lang w:val="en-GB"/>
    </w:rPr>
  </w:style>
  <w:style w:type="paragraph" w:customStyle="1" w:styleId="CB-colofonadresvet">
    <w:name w:val="CB-colofonadres vet"/>
    <w:basedOn w:val="CB-colofonadres"/>
    <w:rsid w:val="006141D5"/>
    <w:rPr>
      <w:b/>
    </w:rPr>
  </w:style>
  <w:style w:type="paragraph" w:styleId="Koptekst">
    <w:name w:val="header"/>
    <w:basedOn w:val="Standaard"/>
    <w:link w:val="KoptekstChar"/>
    <w:rsid w:val="004D6BA1"/>
    <w:pPr>
      <w:tabs>
        <w:tab w:val="center" w:pos="4536"/>
        <w:tab w:val="right" w:pos="9072"/>
      </w:tabs>
      <w:spacing w:line="240" w:lineRule="auto"/>
    </w:pPr>
  </w:style>
  <w:style w:type="character" w:customStyle="1" w:styleId="KoptekstChar">
    <w:name w:val="Koptekst Char"/>
    <w:basedOn w:val="Standaardalinea-lettertype"/>
    <w:link w:val="Koptekst"/>
    <w:rsid w:val="004D6BA1"/>
    <w:rPr>
      <w:rFonts w:ascii="Corbel" w:eastAsiaTheme="minorHAnsi" w:hAnsi="Corbel" w:cs="Arial"/>
      <w:szCs w:val="20"/>
      <w:lang w:eastAsia="en-US"/>
    </w:rPr>
  </w:style>
  <w:style w:type="paragraph" w:styleId="Voettekst">
    <w:name w:val="footer"/>
    <w:basedOn w:val="Standaard"/>
    <w:link w:val="VoettekstChar"/>
    <w:rsid w:val="00DC3FDA"/>
    <w:pPr>
      <w:tabs>
        <w:tab w:val="center" w:pos="4536"/>
        <w:tab w:val="right" w:pos="9072"/>
      </w:tabs>
      <w:spacing w:line="240" w:lineRule="auto"/>
      <w:jc w:val="right"/>
    </w:pPr>
    <w:rPr>
      <w:sz w:val="16"/>
    </w:rPr>
  </w:style>
  <w:style w:type="character" w:customStyle="1" w:styleId="VoettekstChar">
    <w:name w:val="Voettekst Char"/>
    <w:basedOn w:val="Standaardalinea-lettertype"/>
    <w:link w:val="Voettekst"/>
    <w:rsid w:val="00DC3FDA"/>
    <w:rPr>
      <w:rFonts w:ascii="Corbel" w:hAnsi="Corbel" w:cs="Corbel"/>
      <w:sz w:val="16"/>
      <w:lang w:val="de-DE"/>
    </w:rPr>
  </w:style>
  <w:style w:type="paragraph" w:customStyle="1" w:styleId="CB-Documenttitel">
    <w:name w:val="CB-Documenttitel"/>
    <w:basedOn w:val="Standaard"/>
    <w:rsid w:val="006F308D"/>
    <w:pPr>
      <w:spacing w:line="240" w:lineRule="auto"/>
    </w:pPr>
    <w:rPr>
      <w:rFonts w:asciiTheme="majorHAnsi" w:hAnsiTheme="majorHAnsi"/>
      <w:b/>
      <w:sz w:val="48"/>
      <w:szCs w:val="48"/>
    </w:rPr>
  </w:style>
  <w:style w:type="paragraph" w:customStyle="1" w:styleId="CB-Rapporttitel">
    <w:name w:val="CB-Rapporttitel"/>
    <w:rsid w:val="006F308D"/>
    <w:pPr>
      <w:spacing w:after="240"/>
    </w:pPr>
    <w:rPr>
      <w:rFonts w:asciiTheme="majorHAnsi" w:eastAsiaTheme="minorHAnsi" w:hAnsiTheme="majorHAnsi" w:cs="Arial"/>
      <w:b/>
      <w:sz w:val="48"/>
      <w:lang w:eastAsia="en-US"/>
    </w:rPr>
  </w:style>
  <w:style w:type="paragraph" w:customStyle="1" w:styleId="CB-Rapportauteur">
    <w:name w:val="CB-Rapportauteur"/>
    <w:rsid w:val="006F308D"/>
    <w:pPr>
      <w:spacing w:line="400" w:lineRule="atLeast"/>
    </w:pPr>
    <w:rPr>
      <w:rFonts w:asciiTheme="minorHAnsi" w:eastAsiaTheme="minorHAnsi" w:hAnsiTheme="minorHAnsi" w:cs="Arial"/>
      <w:sz w:val="28"/>
      <w:szCs w:val="28"/>
      <w:lang w:eastAsia="en-US"/>
    </w:rPr>
  </w:style>
  <w:style w:type="character" w:styleId="Tekstvantijdelijkeaanduiding">
    <w:name w:val="Placeholder Text"/>
    <w:basedOn w:val="Standaardalinea-lettertype"/>
    <w:uiPriority w:val="99"/>
    <w:semiHidden/>
    <w:rsid w:val="006F308D"/>
    <w:rPr>
      <w:color w:val="808080"/>
    </w:rPr>
  </w:style>
  <w:style w:type="paragraph" w:customStyle="1" w:styleId="CB-colofontitels">
    <w:name w:val="CB-colofon titels"/>
    <w:basedOn w:val="Standaard"/>
    <w:rsid w:val="003F66FF"/>
    <w:pPr>
      <w:jc w:val="right"/>
    </w:pPr>
    <w:rPr>
      <w:sz w:val="16"/>
      <w:szCs w:val="16"/>
    </w:rPr>
  </w:style>
  <w:style w:type="paragraph" w:customStyle="1" w:styleId="CB-colofonadres">
    <w:name w:val="CB-colofonadres"/>
    <w:link w:val="CB-colofonadresChar"/>
    <w:rsid w:val="00447E34"/>
    <w:pPr>
      <w:spacing w:line="240" w:lineRule="atLeast"/>
    </w:pPr>
    <w:rPr>
      <w:rFonts w:asciiTheme="minorHAnsi" w:hAnsiTheme="minorHAnsi"/>
      <w:sz w:val="16"/>
    </w:rPr>
  </w:style>
  <w:style w:type="paragraph" w:customStyle="1" w:styleId="02Kop1">
    <w:name w:val="02 Kop 1"/>
    <w:basedOn w:val="Standaard"/>
    <w:next w:val="01Standaard"/>
    <w:rsid w:val="00EF7C8E"/>
    <w:pPr>
      <w:pageBreakBefore/>
      <w:numPr>
        <w:numId w:val="8"/>
      </w:numPr>
      <w:spacing w:after="360" w:line="440" w:lineRule="atLeast"/>
    </w:pPr>
    <w:rPr>
      <w:rFonts w:ascii="Cambria-Bold" w:hAnsi="Cambria-Bold"/>
      <w:b/>
      <w:bCs/>
      <w:sz w:val="36"/>
    </w:rPr>
  </w:style>
  <w:style w:type="paragraph" w:customStyle="1" w:styleId="01Standaard">
    <w:name w:val="01 Standaard"/>
    <w:basedOn w:val="Standaard"/>
    <w:link w:val="01StandaardChar"/>
    <w:qFormat/>
    <w:rsid w:val="00E25292"/>
  </w:style>
  <w:style w:type="paragraph" w:customStyle="1" w:styleId="03Kop2">
    <w:name w:val="03 Kop 2"/>
    <w:basedOn w:val="02Kop1"/>
    <w:next w:val="01Standaard"/>
    <w:rsid w:val="00EF7C8E"/>
    <w:pPr>
      <w:pageBreakBefore w:val="0"/>
      <w:numPr>
        <w:ilvl w:val="1"/>
      </w:numPr>
      <w:spacing w:before="280" w:after="0" w:line="280" w:lineRule="atLeast"/>
    </w:pPr>
    <w:rPr>
      <w:sz w:val="26"/>
    </w:rPr>
  </w:style>
  <w:style w:type="paragraph" w:customStyle="1" w:styleId="05Subkop">
    <w:name w:val="05 Subkop"/>
    <w:basedOn w:val="01Standaard"/>
    <w:next w:val="01Standaard"/>
    <w:qFormat/>
    <w:rsid w:val="009F3CCF"/>
    <w:pPr>
      <w:spacing w:before="280"/>
    </w:pPr>
    <w:rPr>
      <w:i/>
    </w:rPr>
  </w:style>
  <w:style w:type="paragraph" w:customStyle="1" w:styleId="04Kop3">
    <w:name w:val="04 Kop 3"/>
    <w:basedOn w:val="03Kop2"/>
    <w:next w:val="01Standaard"/>
    <w:rsid w:val="00607A29"/>
    <w:pPr>
      <w:numPr>
        <w:ilvl w:val="2"/>
      </w:numPr>
    </w:pPr>
    <w:rPr>
      <w:sz w:val="20"/>
    </w:rPr>
  </w:style>
  <w:style w:type="paragraph" w:customStyle="1" w:styleId="06Opsommingstreep">
    <w:name w:val="06 Opsomming streep"/>
    <w:basedOn w:val="01Standaard"/>
    <w:qFormat/>
    <w:rsid w:val="00607A29"/>
    <w:pPr>
      <w:numPr>
        <w:numId w:val="9"/>
      </w:numPr>
      <w:ind w:left="284" w:hanging="284"/>
    </w:pPr>
  </w:style>
  <w:style w:type="paragraph" w:styleId="Voetnoottekst">
    <w:name w:val="footnote text"/>
    <w:basedOn w:val="Standaard"/>
    <w:link w:val="VoetnoottekstChar"/>
    <w:rsid w:val="00837264"/>
    <w:pPr>
      <w:spacing w:line="220" w:lineRule="exact"/>
    </w:pPr>
    <w:rPr>
      <w:sz w:val="16"/>
    </w:rPr>
  </w:style>
  <w:style w:type="character" w:customStyle="1" w:styleId="VoetnoottekstChar">
    <w:name w:val="Voetnoottekst Char"/>
    <w:basedOn w:val="Standaardalinea-lettertype"/>
    <w:link w:val="Voetnoottekst"/>
    <w:rsid w:val="00837264"/>
    <w:rPr>
      <w:rFonts w:ascii="Corbel" w:eastAsiaTheme="minorHAnsi" w:hAnsi="Corbel" w:cs="Arial"/>
      <w:sz w:val="16"/>
      <w:szCs w:val="20"/>
      <w:lang w:eastAsia="en-US"/>
    </w:rPr>
  </w:style>
  <w:style w:type="character" w:styleId="Voetnootmarkering">
    <w:name w:val="footnote reference"/>
    <w:basedOn w:val="Standaardalinea-lettertype"/>
    <w:rsid w:val="00607A29"/>
    <w:rPr>
      <w:vertAlign w:val="superscript"/>
    </w:rPr>
  </w:style>
  <w:style w:type="paragraph" w:styleId="Bijschrift">
    <w:name w:val="caption"/>
    <w:basedOn w:val="Standaard"/>
    <w:next w:val="Standaard"/>
    <w:unhideWhenUsed/>
    <w:rsid w:val="00F456D2"/>
    <w:pPr>
      <w:spacing w:after="120"/>
    </w:pPr>
    <w:rPr>
      <w:b/>
      <w:bCs/>
      <w:szCs w:val="18"/>
    </w:rPr>
  </w:style>
  <w:style w:type="paragraph" w:customStyle="1" w:styleId="07Opsommingnummer">
    <w:name w:val="07 Opsomming nummer"/>
    <w:basedOn w:val="01Standaard"/>
    <w:qFormat/>
    <w:rsid w:val="009136DE"/>
    <w:pPr>
      <w:numPr>
        <w:numId w:val="11"/>
      </w:numPr>
      <w:ind w:left="284" w:hanging="284"/>
    </w:pPr>
  </w:style>
  <w:style w:type="paragraph" w:customStyle="1" w:styleId="CB-titelinhoudsopgave">
    <w:name w:val="CB-titel inhoudsopgave"/>
    <w:basedOn w:val="02Kop1"/>
    <w:rsid w:val="00EF7C8E"/>
    <w:pPr>
      <w:pageBreakBefore w:val="0"/>
      <w:numPr>
        <w:numId w:val="0"/>
      </w:numPr>
      <w:spacing w:after="720"/>
    </w:pPr>
    <w:rPr>
      <w:noProof/>
    </w:rPr>
  </w:style>
  <w:style w:type="character" w:customStyle="1" w:styleId="Kop1Char">
    <w:name w:val="Kop 1 Char"/>
    <w:basedOn w:val="Standaardalinea-lettertype"/>
    <w:link w:val="Kop1"/>
    <w:rsid w:val="009F3CCF"/>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semiHidden/>
    <w:rsid w:val="009F3CCF"/>
    <w:rPr>
      <w:rFonts w:asciiTheme="majorHAnsi" w:eastAsiaTheme="majorEastAsia" w:hAnsiTheme="majorHAnsi" w:cstheme="majorBidi"/>
      <w:b/>
      <w:bCs/>
      <w:color w:val="4F81BD" w:themeColor="accent1"/>
      <w:sz w:val="26"/>
      <w:szCs w:val="26"/>
    </w:rPr>
  </w:style>
  <w:style w:type="paragraph" w:styleId="Inhopg2">
    <w:name w:val="toc 2"/>
    <w:next w:val="Standaard"/>
    <w:autoRedefine/>
    <w:uiPriority w:val="39"/>
    <w:rsid w:val="00447E34"/>
    <w:pPr>
      <w:tabs>
        <w:tab w:val="left" w:pos="567"/>
        <w:tab w:val="right" w:pos="7813"/>
      </w:tabs>
      <w:spacing w:line="280" w:lineRule="atLeast"/>
      <w:ind w:left="567" w:hanging="567"/>
    </w:pPr>
    <w:rPr>
      <w:rFonts w:asciiTheme="minorHAnsi" w:eastAsiaTheme="minorHAnsi" w:hAnsiTheme="minorHAnsi" w:cs="Corbel"/>
      <w:noProof/>
      <w:lang w:val="de-DE"/>
    </w:rPr>
  </w:style>
  <w:style w:type="paragraph" w:styleId="Inhopg1">
    <w:name w:val="toc 1"/>
    <w:next w:val="Standaard"/>
    <w:autoRedefine/>
    <w:uiPriority w:val="39"/>
    <w:rsid w:val="00EF7C8E"/>
    <w:pPr>
      <w:tabs>
        <w:tab w:val="left" w:pos="440"/>
        <w:tab w:val="right" w:pos="7813"/>
      </w:tabs>
      <w:spacing w:before="320" w:line="320" w:lineRule="atLeast"/>
      <w:ind w:hanging="567"/>
    </w:pPr>
    <w:rPr>
      <w:rFonts w:asciiTheme="majorHAnsi" w:eastAsiaTheme="minorHAnsi" w:hAnsiTheme="majorHAnsi"/>
      <w:b/>
      <w:noProof/>
      <w:sz w:val="26"/>
    </w:rPr>
  </w:style>
  <w:style w:type="character" w:styleId="Hyperlink">
    <w:name w:val="Hyperlink"/>
    <w:basedOn w:val="Standaardalinea-lettertype"/>
    <w:uiPriority w:val="99"/>
    <w:unhideWhenUsed/>
    <w:rsid w:val="00447E34"/>
    <w:rPr>
      <w:color w:val="000000" w:themeColor="text1"/>
      <w:u w:val="single" w:color="00A0CD"/>
    </w:rPr>
  </w:style>
  <w:style w:type="table" w:styleId="Tabelraster">
    <w:name w:val="Table Grid"/>
    <w:basedOn w:val="Standaardtabel"/>
    <w:rsid w:val="00EF7C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B-tabel">
    <w:name w:val="CB-tabel"/>
    <w:basedOn w:val="Standaardtabel"/>
    <w:uiPriority w:val="99"/>
    <w:rsid w:val="004A6DE0"/>
    <w:rPr>
      <w:rFonts w:ascii="Corbel" w:hAnsi="Corbel"/>
      <w:sz w:val="18"/>
    </w:rPr>
    <w:tblPr>
      <w:tblInd w:w="0" w:type="dxa"/>
      <w:tblBorders>
        <w:bottom w:val="single" w:sz="12" w:space="0" w:color="D9D9D9" w:themeColor="background1" w:themeShade="D9"/>
      </w:tblBorders>
      <w:tblCellMar>
        <w:top w:w="0" w:type="dxa"/>
        <w:left w:w="108" w:type="dxa"/>
        <w:bottom w:w="0" w:type="dxa"/>
        <w:right w:w="108" w:type="dxa"/>
      </w:tblCellMar>
    </w:tblPr>
    <w:tblStylePr w:type="firstRow">
      <w:rPr>
        <w:rFonts w:ascii="Corbel" w:hAnsi="Corbel"/>
        <w:b/>
        <w:sz w:val="18"/>
      </w:rPr>
      <w:tblPr/>
      <w:tcPr>
        <w:tcBorders>
          <w:bottom w:val="single" w:sz="12" w:space="0" w:color="D9D9D9" w:themeColor="background1" w:themeShade="D9"/>
        </w:tcBorders>
      </w:tcPr>
    </w:tblStylePr>
    <w:tblStylePr w:type="lastRow">
      <w:rPr>
        <w:rFonts w:ascii="Corbel" w:hAnsi="Corbel"/>
        <w:sz w:val="18"/>
      </w:rPr>
      <w:tblPr/>
      <w:tcPr>
        <w:tcBorders>
          <w:top w:val="nil"/>
          <w:left w:val="nil"/>
          <w:bottom w:val="nil"/>
          <w:right w:val="nil"/>
          <w:insideH w:val="nil"/>
          <w:insideV w:val="nil"/>
          <w:tl2br w:val="nil"/>
          <w:tr2bl w:val="nil"/>
        </w:tcBorders>
      </w:tcPr>
    </w:tblStylePr>
    <w:tblStylePr w:type="firstCol">
      <w:pPr>
        <w:jc w:val="right"/>
      </w:pPr>
      <w:rPr>
        <w:rFonts w:ascii="Corbel" w:hAnsi="Corbel"/>
        <w:sz w:val="18"/>
      </w:rPr>
      <w:tblPr>
        <w:tblCellMar>
          <w:top w:w="0" w:type="dxa"/>
          <w:left w:w="227" w:type="dxa"/>
          <w:bottom w:w="0" w:type="dxa"/>
          <w:right w:w="108" w:type="dxa"/>
        </w:tblCellMar>
      </w:tblPr>
      <w:tcPr>
        <w:shd w:val="clear" w:color="auto" w:fill="D9D9D9" w:themeFill="background1" w:themeFillShade="D9"/>
      </w:tcPr>
    </w:tblStylePr>
    <w:tblStylePr w:type="nwCell">
      <w:tblPr>
        <w:tblCellMar>
          <w:top w:w="0" w:type="dxa"/>
          <w:left w:w="227" w:type="dxa"/>
          <w:bottom w:w="0" w:type="dxa"/>
          <w:right w:w="108" w:type="dxa"/>
        </w:tblCellMar>
      </w:tblPr>
      <w:tcPr>
        <w:shd w:val="clear" w:color="auto" w:fill="FFFFFF" w:themeFill="background1"/>
      </w:tcPr>
    </w:tblStylePr>
  </w:style>
  <w:style w:type="paragraph" w:customStyle="1" w:styleId="CB-Colofontitels0">
    <w:name w:val="CB-Colofontitels"/>
    <w:basedOn w:val="CB-colofonadres"/>
    <w:link w:val="CB-ColofontitelsChar"/>
    <w:rsid w:val="005F343B"/>
    <w:pPr>
      <w:tabs>
        <w:tab w:val="right" w:pos="2421"/>
        <w:tab w:val="left" w:pos="2676"/>
      </w:tabs>
      <w:spacing w:line="280" w:lineRule="atLeast"/>
    </w:pPr>
    <w:rPr>
      <w:szCs w:val="16"/>
    </w:rPr>
  </w:style>
  <w:style w:type="paragraph" w:customStyle="1" w:styleId="CB-colofonteksten">
    <w:name w:val="CB-colofon teksten"/>
    <w:basedOn w:val="01Standaard"/>
    <w:rsid w:val="00266FEC"/>
  </w:style>
  <w:style w:type="paragraph" w:customStyle="1" w:styleId="CB-kopteksten">
    <w:name w:val="CB-kopteksten"/>
    <w:basedOn w:val="Standaard"/>
    <w:rsid w:val="00A55103"/>
    <w:pPr>
      <w:autoSpaceDE/>
      <w:autoSpaceDN/>
      <w:adjustRightInd/>
    </w:pPr>
    <w:rPr>
      <w:rFonts w:eastAsiaTheme="minorHAnsi" w:cs="Arial"/>
      <w:sz w:val="16"/>
      <w:szCs w:val="16"/>
      <w:lang w:eastAsia="en-US"/>
    </w:rPr>
  </w:style>
  <w:style w:type="paragraph" w:customStyle="1" w:styleId="CB-colofonteksten0">
    <w:name w:val="CB-colofonteksten"/>
    <w:basedOn w:val="01Standaard"/>
    <w:link w:val="CB-colofontekstenChar"/>
    <w:rsid w:val="005F343B"/>
  </w:style>
  <w:style w:type="character" w:customStyle="1" w:styleId="Colofonteksten2">
    <w:name w:val="Colofonteksten 2"/>
    <w:basedOn w:val="CB-colofontekstenChar"/>
    <w:uiPriority w:val="1"/>
    <w:rsid w:val="00447E34"/>
    <w:rPr>
      <w:rFonts w:asciiTheme="minorHAnsi" w:hAnsiTheme="minorHAnsi" w:cs="Corbel"/>
      <w:sz w:val="20"/>
      <w:szCs w:val="16"/>
      <w:lang w:val="de-DE"/>
    </w:rPr>
  </w:style>
  <w:style w:type="character" w:customStyle="1" w:styleId="CB-colofonadresChar">
    <w:name w:val="CB-colofonadres Char"/>
    <w:basedOn w:val="Standaardalinea-lettertype"/>
    <w:link w:val="CB-colofonadres"/>
    <w:rsid w:val="00447E34"/>
    <w:rPr>
      <w:rFonts w:asciiTheme="minorHAnsi" w:hAnsiTheme="minorHAnsi"/>
      <w:sz w:val="16"/>
    </w:rPr>
  </w:style>
  <w:style w:type="character" w:customStyle="1" w:styleId="CB-ColofontitelsChar">
    <w:name w:val="CB-Colofontitels Char"/>
    <w:basedOn w:val="CB-colofonadresChar"/>
    <w:link w:val="CB-Colofontitels0"/>
    <w:rsid w:val="005F343B"/>
    <w:rPr>
      <w:rFonts w:ascii="Corbel" w:hAnsi="Corbel"/>
      <w:sz w:val="16"/>
      <w:szCs w:val="16"/>
    </w:rPr>
  </w:style>
  <w:style w:type="character" w:customStyle="1" w:styleId="CB-colofontekstenChar">
    <w:name w:val="CB-colofonteksten Char"/>
    <w:basedOn w:val="CB-ColofontitelsChar"/>
    <w:link w:val="CB-colofonteksten0"/>
    <w:rsid w:val="005F343B"/>
    <w:rPr>
      <w:rFonts w:ascii="Corbel" w:hAnsi="Corbel" w:cs="Corbel"/>
      <w:sz w:val="16"/>
      <w:szCs w:val="16"/>
      <w:lang w:val="de-DE"/>
    </w:rPr>
  </w:style>
  <w:style w:type="paragraph" w:customStyle="1" w:styleId="10Hyperlink">
    <w:name w:val="10 Hyperlink"/>
    <w:basedOn w:val="01Standaard"/>
    <w:next w:val="01Standaard"/>
    <w:link w:val="10HyperlinkChar"/>
    <w:qFormat/>
    <w:rsid w:val="00E249DB"/>
    <w:rPr>
      <w:color w:val="000000" w:themeColor="text1"/>
      <w:u w:val="single" w:color="00A0CD"/>
    </w:rPr>
  </w:style>
  <w:style w:type="character" w:customStyle="1" w:styleId="01StandaardChar">
    <w:name w:val="01 Standaard Char"/>
    <w:basedOn w:val="Standaardalinea-lettertype"/>
    <w:link w:val="01Standaard"/>
    <w:rsid w:val="00447E34"/>
    <w:rPr>
      <w:rFonts w:asciiTheme="minorHAnsi" w:hAnsiTheme="minorHAnsi" w:cs="Corbel"/>
    </w:rPr>
  </w:style>
  <w:style w:type="character" w:customStyle="1" w:styleId="10HyperlinkChar">
    <w:name w:val="10 Hyperlink Char"/>
    <w:basedOn w:val="01StandaardChar"/>
    <w:link w:val="10Hyperlink"/>
    <w:rsid w:val="00E249DB"/>
    <w:rPr>
      <w:rFonts w:asciiTheme="minorHAnsi" w:hAnsiTheme="minorHAnsi" w:cs="Corbel"/>
      <w:color w:val="000000" w:themeColor="text1"/>
      <w:u w:val="single" w:color="00A0CD"/>
    </w:rPr>
  </w:style>
  <w:style w:type="character" w:styleId="Verwijzingopmerking">
    <w:name w:val="annotation reference"/>
    <w:basedOn w:val="Standaardalinea-lettertype"/>
    <w:semiHidden/>
    <w:unhideWhenUsed/>
    <w:rsid w:val="002451AC"/>
    <w:rPr>
      <w:sz w:val="16"/>
      <w:szCs w:val="16"/>
    </w:rPr>
  </w:style>
  <w:style w:type="paragraph" w:styleId="Tekstopmerking">
    <w:name w:val="annotation text"/>
    <w:basedOn w:val="Standaard"/>
    <w:link w:val="TekstopmerkingChar"/>
    <w:semiHidden/>
    <w:unhideWhenUsed/>
    <w:rsid w:val="002451AC"/>
    <w:pPr>
      <w:spacing w:line="240" w:lineRule="auto"/>
    </w:pPr>
  </w:style>
  <w:style w:type="character" w:customStyle="1" w:styleId="TekstopmerkingChar">
    <w:name w:val="Tekst opmerking Char"/>
    <w:basedOn w:val="Standaardalinea-lettertype"/>
    <w:link w:val="Tekstopmerking"/>
    <w:semiHidden/>
    <w:rsid w:val="002451AC"/>
    <w:rPr>
      <w:rFonts w:asciiTheme="minorHAnsi" w:hAnsiTheme="minorHAnsi" w:cs="Corbel"/>
    </w:rPr>
  </w:style>
  <w:style w:type="paragraph" w:styleId="Onderwerpvanopmerking">
    <w:name w:val="annotation subject"/>
    <w:basedOn w:val="Tekstopmerking"/>
    <w:next w:val="Tekstopmerking"/>
    <w:link w:val="OnderwerpvanopmerkingChar"/>
    <w:semiHidden/>
    <w:unhideWhenUsed/>
    <w:rsid w:val="002451AC"/>
    <w:rPr>
      <w:b/>
      <w:bCs/>
    </w:rPr>
  </w:style>
  <w:style w:type="character" w:customStyle="1" w:styleId="OnderwerpvanopmerkingChar">
    <w:name w:val="Onderwerp van opmerking Char"/>
    <w:basedOn w:val="TekstopmerkingChar"/>
    <w:link w:val="Onderwerpvanopmerking"/>
    <w:semiHidden/>
    <w:rsid w:val="002451AC"/>
    <w:rPr>
      <w:rFonts w:asciiTheme="minorHAnsi" w:hAnsiTheme="minorHAnsi" w:cs="Corbe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4.png" Id="rId13" /><Relationship Type="http://schemas.openxmlformats.org/officeDocument/2006/relationships/numbering" Target="numbering.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theme" Target="theme/theme1.xml" Id="rId16" /><Relationship Type="http://schemas.openxmlformats.org/officeDocument/2006/relationships/settings" Target="settings.xml" Id="rId6" /><Relationship Type="http://schemas.openxmlformats.org/officeDocument/2006/relationships/footer" Target="footer1.xml" Id="rId11" /><Relationship Type="http://schemas.microsoft.com/office/2007/relationships/stylesWithEffects" Target="stylesWithEffects.xml" Id="rId5" /><Relationship Type="http://schemas.openxmlformats.org/officeDocument/2006/relationships/glossaryDocument" Target="glossary/document.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bsp.nl\infrastructuur\Apps\Centraal\Office\2010\Sjablonen\Nederlands\CBS-Memo-NL.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BAC00C0A7474ABFB5086D5CD6F77B45"/>
        <w:category>
          <w:name w:val="Algemeen"/>
          <w:gallery w:val="placeholder"/>
        </w:category>
        <w:types>
          <w:type w:val="bbPlcHdr"/>
        </w:types>
        <w:behaviors>
          <w:behavior w:val="content"/>
        </w:behaviors>
        <w:guid w:val="{98FF71A4-1CDC-4F06-B3FF-54C469D3EC83}"/>
      </w:docPartPr>
      <w:docPartBody>
        <w:p w:rsidR="00AB0221" w:rsidRDefault="00AB0221">
          <w:pPr>
            <w:pStyle w:val="ABAC00C0A7474ABFB5086D5CD6F77B45"/>
          </w:pPr>
          <w:r w:rsidRPr="004F09F7">
            <w:rPr>
              <w:rStyle w:val="Tekstvantijdelijkeaanduiding"/>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Bold">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221"/>
    <w:rsid w:val="00682730"/>
    <w:rsid w:val="00932406"/>
    <w:rsid w:val="00AB0221"/>
    <w:rsid w:val="00BB6F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82730"/>
    <w:rPr>
      <w:color w:val="808080"/>
    </w:rPr>
  </w:style>
  <w:style w:type="paragraph" w:customStyle="1" w:styleId="ABAC00C0A7474ABFB5086D5CD6F77B45">
    <w:name w:val="ABAC00C0A7474ABFB5086D5CD6F77B4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82730"/>
    <w:rPr>
      <w:color w:val="808080"/>
    </w:rPr>
  </w:style>
  <w:style w:type="paragraph" w:customStyle="1" w:styleId="ABAC00C0A7474ABFB5086D5CD6F77B45">
    <w:name w:val="ABAC00C0A7474ABFB5086D5CD6F77B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949</ap:Words>
  <ap:Characters>5598</ap:Characters>
  <ap:DocSecurity>0</ap:DocSecurity>
  <ap:Lines>46</ap:Lines>
  <ap:Paragraphs>13</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CBS Memosjabloon NL</vt:lpstr>
      <vt:lpstr>CBS Memosjabloon NL</vt:lpstr>
    </vt:vector>
  </ap:TitlesOfParts>
  <ap:LinksUpToDate>false</ap:LinksUpToDate>
  <ap:CharactersWithSpaces>6534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dc:description>------------------------</dc:description>
  <lastModifiedBy/>
  <revision/>
  <lastPrinted>2016-08-31T10:35:00.0000000Z</lastPrinted>
  <dcterms:created xsi:type="dcterms:W3CDTF">2016-08-31T08:16:00.0000000Z</dcterms:created>
  <dcterms:modified xsi:type="dcterms:W3CDTF">2016-09-01T09:29:00.0000000Z</dcterms:modified>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BedrijfNaam">
    <vt:lpwstr> </vt:lpwstr>
  </property>
  <property fmtid="{D5CDD505-2E9C-101B-9397-08002B2CF9AE}" pid="3" name="BedrijfBezoekAdres">
    <vt:lpwstr> </vt:lpwstr>
  </property>
  <property fmtid="{D5CDD505-2E9C-101B-9397-08002B2CF9AE}" pid="4" name="BedrijfBezoekPC">
    <vt:lpwstr> </vt:lpwstr>
  </property>
  <property fmtid="{D5CDD505-2E9C-101B-9397-08002B2CF9AE}" pid="5" name="BedrijfBezoekPlaats">
    <vt:lpwstr> </vt:lpwstr>
  </property>
  <property fmtid="{D5CDD505-2E9C-101B-9397-08002B2CF9AE}" pid="6" name="BedrijfPostAdres">
    <vt:lpwstr> </vt:lpwstr>
  </property>
  <property fmtid="{D5CDD505-2E9C-101B-9397-08002B2CF9AE}" pid="7" name="BedrijfPostPC">
    <vt:lpwstr> </vt:lpwstr>
  </property>
  <property fmtid="{D5CDD505-2E9C-101B-9397-08002B2CF9AE}" pid="8" name="BedrijfPostPlaats">
    <vt:lpwstr> </vt:lpwstr>
  </property>
  <property fmtid="{D5CDD505-2E9C-101B-9397-08002B2CF9AE}" pid="9" name="BedrijfTel">
    <vt:lpwstr> </vt:lpwstr>
  </property>
  <property fmtid="{D5CDD505-2E9C-101B-9397-08002B2CF9AE}" pid="10" name="BedrijfWebsite">
    <vt:lpwstr> </vt:lpwstr>
  </property>
  <property fmtid="{D5CDD505-2E9C-101B-9397-08002B2CF9AE}" pid="11" name="txtAan">
    <vt:lpwstr>Kamercommissie Sociale Zaken en Werkgelenheid</vt:lpwstr>
  </property>
  <property fmtid="{D5CDD505-2E9C-101B-9397-08002B2CF9AE}" pid="12" name="txtDatum">
    <vt:lpwstr>29 augustus 2016</vt:lpwstr>
  </property>
  <property fmtid="{D5CDD505-2E9C-101B-9397-08002B2CF9AE}" pid="13" name="txtBetreft">
    <vt:lpwstr>Position paper arbeidsinkomensquote</vt:lpwstr>
  </property>
  <property fmtid="{D5CDD505-2E9C-101B-9397-08002B2CF9AE}" pid="14" name="txtCc">
    <vt:lpwstr/>
  </property>
  <property fmtid="{D5CDD505-2E9C-101B-9397-08002B2CF9AE}" pid="15" name="txtRubriek1">
    <vt:lpwstr/>
  </property>
  <property fmtid="{D5CDD505-2E9C-101B-9397-08002B2CF9AE}" pid="16" name="txtRubriek2">
    <vt:lpwstr/>
  </property>
  <property fmtid="{D5CDD505-2E9C-101B-9397-08002B2CF9AE}" pid="17" name="CBScontactpersoon">
    <vt:lpwstr>Dirk van den Bergen</vt:lpwstr>
  </property>
  <property fmtid="{D5CDD505-2E9C-101B-9397-08002B2CF9AE}" pid="18" name="CBSafdeling">
    <vt:lpwstr/>
  </property>
  <property fmtid="{D5CDD505-2E9C-101B-9397-08002B2CF9AE}" pid="19" name="CBSfunctie">
    <vt:lpwstr/>
  </property>
  <property fmtid="{D5CDD505-2E9C-101B-9397-08002B2CF9AE}" pid="20" name="CBStelefoonnummer">
    <vt:lpwstr/>
  </property>
  <property fmtid="{D5CDD505-2E9C-101B-9397-08002B2CF9AE}" pid="21" name="CBSfaxnummer">
    <vt:lpwstr/>
  </property>
  <property fmtid="{D5CDD505-2E9C-101B-9397-08002B2CF9AE}" pid="22" name="cboWerkmij">
    <vt:lpwstr>0</vt:lpwstr>
  </property>
  <property fmtid="{D5CDD505-2E9C-101B-9397-08002B2CF9AE}" pid="23" name="Datum voltooid">
    <vt:lpwstr>2 nov. 2013</vt:lpwstr>
  </property>
  <property fmtid="{D5CDD505-2E9C-101B-9397-08002B2CF9AE}" pid="24" name="Created By">
    <vt:lpwstr>CBS_lp</vt:lpwstr>
  </property>
  <property fmtid="{D5CDD505-2E9C-101B-9397-08002B2CF9AE}" pid="25" name="txtLblRubriek1">
    <vt:lpwstr/>
  </property>
  <property fmtid="{D5CDD505-2E9C-101B-9397-08002B2CF9AE}" pid="26" name="txtLblRubriek2">
    <vt:lpwstr/>
  </property>
  <property fmtid="{D5CDD505-2E9C-101B-9397-08002B2CF9AE}" pid="27" name="CBSAfdelingFunctie">
    <vt:lpwstr/>
  </property>
  <property fmtid="{D5CDD505-2E9C-101B-9397-08002B2CF9AE}" pid="28" name="lngCaller">
    <vt:lpwstr>1</vt:lpwstr>
  </property>
  <property fmtid="{D5CDD505-2E9C-101B-9397-08002B2CF9AE}" pid="29" name="txtProject">
    <vt:lpwstr>grpMemo</vt:lpwstr>
  </property>
  <property fmtid="{D5CDD505-2E9C-101B-9397-08002B2CF9AE}" pid="30" name="CBSmail">
    <vt:lpwstr/>
  </property>
  <property fmtid="{D5CDD505-2E9C-101B-9397-08002B2CF9AE}" pid="31" name="tglConvertToNormal">
    <vt:lpwstr>Onwaar</vt:lpwstr>
  </property>
  <property fmtid="{D5CDD505-2E9C-101B-9397-08002B2CF9AE}" pid="32" name="ContentTypeId">
    <vt:lpwstr>0x0101005400E303B8DC514BB285BF5CBB27400A</vt:lpwstr>
  </property>
</Properties>
</file>